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A9123" w14:textId="2B3C513A" w:rsidR="00F00CF4" w:rsidRPr="00842D81" w:rsidRDefault="00F00CF4">
      <w:pPr>
        <w:rPr>
          <w:rFonts w:ascii="Times New Roman" w:hAnsi="Times New Roman"/>
        </w:rPr>
      </w:pPr>
      <w:bookmarkStart w:id="0" w:name="_GoBack"/>
      <w:bookmarkEnd w:id="0"/>
      <w:r w:rsidRPr="00842D81">
        <w:rPr>
          <w:rFonts w:ascii="Times New Roman" w:hAnsi="Times New Roman"/>
          <w:b/>
          <w:sz w:val="28"/>
          <w:szCs w:val="28"/>
        </w:rPr>
        <w:t>PI:</w:t>
      </w:r>
      <w:r w:rsidRPr="00710769">
        <w:rPr>
          <w:rFonts w:ascii="Times New Roman" w:hAnsi="Times New Roman"/>
          <w:b/>
        </w:rPr>
        <w:t xml:space="preserve"> </w:t>
      </w:r>
      <w:r w:rsidR="00167A7D" w:rsidRPr="00842D81">
        <w:rPr>
          <w:rFonts w:ascii="Times New Roman" w:hAnsi="Times New Roman"/>
        </w:rPr>
        <w:t>Michael Evans</w:t>
      </w:r>
    </w:p>
    <w:p w14:paraId="0ECDAB4E" w14:textId="5EF8C479" w:rsidR="006006DC" w:rsidRPr="00842D81" w:rsidRDefault="006F3094" w:rsidP="00842D81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 xml:space="preserve">Chemistry </w:t>
      </w:r>
      <w:r w:rsidR="001E04C4" w:rsidRPr="00710769">
        <w:rPr>
          <w:rFonts w:ascii="Times New Roman" w:hAnsi="Times New Roman"/>
          <w:b/>
          <w:sz w:val="28"/>
        </w:rPr>
        <w:t xml:space="preserve">Science </w:t>
      </w:r>
      <w:r w:rsidRPr="00710769">
        <w:rPr>
          <w:rFonts w:ascii="Times New Roman" w:hAnsi="Times New Roman"/>
          <w:b/>
          <w:sz w:val="28"/>
        </w:rPr>
        <w:t xml:space="preserve">Education </w:t>
      </w:r>
      <w:r w:rsidR="006006DC" w:rsidRPr="00710769">
        <w:rPr>
          <w:rFonts w:ascii="Times New Roman" w:hAnsi="Times New Roman"/>
          <w:b/>
          <w:sz w:val="28"/>
        </w:rPr>
        <w:t xml:space="preserve">Title: </w:t>
      </w:r>
      <w:r w:rsidR="00167A7D" w:rsidRPr="00842D81">
        <w:rPr>
          <w:rFonts w:ascii="Times New Roman" w:hAnsi="Times New Roman"/>
        </w:rPr>
        <w:t>Solution Making and Expressions of Concentration</w:t>
      </w:r>
    </w:p>
    <w:p w14:paraId="033188BC" w14:textId="77777777" w:rsidR="006006DC" w:rsidRPr="00710769" w:rsidRDefault="006006DC">
      <w:pPr>
        <w:rPr>
          <w:rFonts w:ascii="Times New Roman" w:hAnsi="Times New Roman"/>
        </w:rPr>
      </w:pPr>
    </w:p>
    <w:p w14:paraId="7DA2719B" w14:textId="08963199" w:rsidR="009705A8" w:rsidRPr="00ED4934" w:rsidRDefault="00C63471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Overview</w:t>
      </w:r>
      <w:r w:rsidR="00B93C2B" w:rsidRPr="00710769">
        <w:rPr>
          <w:rFonts w:ascii="Times New Roman" w:hAnsi="Times New Roman"/>
          <w:b/>
          <w:sz w:val="28"/>
        </w:rPr>
        <w:br/>
      </w:r>
      <w:proofErr w:type="gramStart"/>
      <w:r w:rsidR="00C708EA">
        <w:rPr>
          <w:rFonts w:ascii="Times New Roman" w:hAnsi="Times New Roman"/>
        </w:rPr>
        <w:t>A</w:t>
      </w:r>
      <w:proofErr w:type="gramEnd"/>
      <w:r w:rsidR="00C708EA">
        <w:rPr>
          <w:rFonts w:ascii="Times New Roman" w:hAnsi="Times New Roman"/>
        </w:rPr>
        <w:t xml:space="preserve"> </w:t>
      </w:r>
      <w:r w:rsidR="00C708EA" w:rsidRPr="00842D81">
        <w:rPr>
          <w:rFonts w:ascii="Times New Roman" w:hAnsi="Times New Roman"/>
        </w:rPr>
        <w:t xml:space="preserve">solution is a homogeneous mixture containing </w:t>
      </w:r>
      <w:r w:rsidR="00E26969">
        <w:rPr>
          <w:rFonts w:ascii="Times New Roman" w:hAnsi="Times New Roman"/>
        </w:rPr>
        <w:t xml:space="preserve">some </w:t>
      </w:r>
      <w:r w:rsidR="00C708EA" w:rsidRPr="00ED4934">
        <w:rPr>
          <w:rFonts w:ascii="Times New Roman" w:hAnsi="Times New Roman"/>
        </w:rPr>
        <w:t>component</w:t>
      </w:r>
      <w:r w:rsidR="00AB5D7C" w:rsidRPr="00ED4934">
        <w:rPr>
          <w:rFonts w:ascii="Times New Roman" w:hAnsi="Times New Roman"/>
        </w:rPr>
        <w:t>s in small</w:t>
      </w:r>
      <w:r w:rsidR="00C708EA" w:rsidRPr="00ED4934">
        <w:rPr>
          <w:rFonts w:ascii="Times New Roman" w:hAnsi="Times New Roman"/>
        </w:rPr>
        <w:t xml:space="preserve"> amounts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called solutes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and one component in </w:t>
      </w:r>
      <w:r w:rsidR="00E26969">
        <w:rPr>
          <w:rFonts w:ascii="Times New Roman" w:hAnsi="Times New Roman"/>
        </w:rPr>
        <w:t xml:space="preserve">a </w:t>
      </w:r>
      <w:r w:rsidR="00C708EA" w:rsidRPr="00ED4934">
        <w:rPr>
          <w:rFonts w:ascii="Times New Roman" w:hAnsi="Times New Roman"/>
        </w:rPr>
        <w:t>large amount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called the solvent.</w:t>
      </w:r>
      <w:r w:rsidR="007950A4" w:rsidRPr="00ED4934">
        <w:rPr>
          <w:rFonts w:ascii="Times New Roman" w:hAnsi="Times New Roman"/>
        </w:rPr>
        <w:t xml:space="preserve"> Solid-liquid solutions contain one or more solid solutes </w:t>
      </w:r>
      <w:r w:rsidR="00BF74DD" w:rsidRPr="00ED4934">
        <w:rPr>
          <w:rFonts w:ascii="Times New Roman" w:hAnsi="Times New Roman"/>
        </w:rPr>
        <w:t xml:space="preserve">dissolved </w:t>
      </w:r>
      <w:r w:rsidR="007950A4" w:rsidRPr="00ED4934">
        <w:rPr>
          <w:rFonts w:ascii="Times New Roman" w:hAnsi="Times New Roman"/>
        </w:rPr>
        <w:t>in a liquid solvent.</w:t>
      </w:r>
      <w:r w:rsidR="007F330F" w:rsidRPr="00ED4934">
        <w:rPr>
          <w:rFonts w:ascii="Times New Roman" w:hAnsi="Times New Roman"/>
        </w:rPr>
        <w:t xml:space="preserve"> Solutio</w:t>
      </w:r>
      <w:r w:rsidR="009139E0" w:rsidRPr="00ED4934">
        <w:rPr>
          <w:rFonts w:ascii="Times New Roman" w:hAnsi="Times New Roman"/>
        </w:rPr>
        <w:t xml:space="preserve">ns are ubiquitous in chemistry: they </w:t>
      </w:r>
      <w:r w:rsidR="007F330F" w:rsidRPr="00ED4934">
        <w:rPr>
          <w:rFonts w:ascii="Times New Roman" w:hAnsi="Times New Roman"/>
        </w:rPr>
        <w:t xml:space="preserve">are used to store and handle small amounts of material, carry out chemical reactions, and develop materials with </w:t>
      </w:r>
      <w:r w:rsidR="006C2314" w:rsidRPr="00ED4934">
        <w:rPr>
          <w:rFonts w:ascii="Times New Roman" w:hAnsi="Times New Roman"/>
        </w:rPr>
        <w:t>controllable</w:t>
      </w:r>
      <w:r w:rsidR="007F330F" w:rsidRPr="00ED4934">
        <w:rPr>
          <w:rFonts w:ascii="Times New Roman" w:hAnsi="Times New Roman"/>
        </w:rPr>
        <w:t xml:space="preserve"> properties.</w:t>
      </w:r>
    </w:p>
    <w:p w14:paraId="4A4F70BF" w14:textId="1ABF0F74" w:rsidR="005922CD" w:rsidRDefault="005922CD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>The density of a solute in a solution is known as the concentration of the solute.</w:t>
      </w:r>
      <w:r w:rsidR="00A926C2" w:rsidRPr="00ED4934">
        <w:rPr>
          <w:rFonts w:ascii="Times New Roman" w:hAnsi="Times New Roman"/>
        </w:rPr>
        <w:t xml:space="preserve"> Concentration can be expressed in several</w:t>
      </w:r>
      <w:r w:rsidR="00304083" w:rsidRPr="00ED4934">
        <w:rPr>
          <w:rFonts w:ascii="Times New Roman" w:hAnsi="Times New Roman"/>
        </w:rPr>
        <w:t xml:space="preserve"> ways</w:t>
      </w:r>
      <w:r w:rsidR="007E3E2B">
        <w:rPr>
          <w:rFonts w:ascii="Times New Roman" w:hAnsi="Times New Roman"/>
        </w:rPr>
        <w:t>,</w:t>
      </w:r>
      <w:r w:rsidR="00304083" w:rsidRPr="00ED4934">
        <w:rPr>
          <w:rFonts w:ascii="Times New Roman" w:hAnsi="Times New Roman"/>
        </w:rPr>
        <w:t xml:space="preserve"> differ</w:t>
      </w:r>
      <w:r w:rsidR="007E3E2B">
        <w:rPr>
          <w:rFonts w:ascii="Times New Roman" w:hAnsi="Times New Roman"/>
        </w:rPr>
        <w:t>ing</w:t>
      </w:r>
      <w:r w:rsidR="00304083" w:rsidRPr="00ED4934">
        <w:rPr>
          <w:rFonts w:ascii="Times New Roman" w:hAnsi="Times New Roman"/>
        </w:rPr>
        <w:t xml:space="preserve"> in </w:t>
      </w:r>
      <w:r w:rsidR="0038265D" w:rsidRPr="00ED4934">
        <w:rPr>
          <w:rFonts w:ascii="Times New Roman" w:hAnsi="Times New Roman"/>
        </w:rPr>
        <w:t>the units used to convey</w:t>
      </w:r>
      <w:r w:rsidR="0038265D">
        <w:rPr>
          <w:rFonts w:ascii="Times New Roman" w:hAnsi="Times New Roman"/>
        </w:rPr>
        <w:t xml:space="preserve"> the amounts of solute, solvent, and solution</w:t>
      </w:r>
      <w:r w:rsidR="00304083">
        <w:rPr>
          <w:rFonts w:ascii="Times New Roman" w:hAnsi="Times New Roman"/>
        </w:rPr>
        <w:t>.</w:t>
      </w:r>
    </w:p>
    <w:p w14:paraId="197AA671" w14:textId="3EDA896D" w:rsidR="00E27A85" w:rsidRPr="005922CD" w:rsidRDefault="00E27A85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</w:t>
      </w:r>
      <w:r w:rsidR="007E3E2B">
        <w:rPr>
          <w:rFonts w:ascii="Times New Roman" w:hAnsi="Times New Roman"/>
        </w:rPr>
        <w:t>experiment</w:t>
      </w:r>
      <w:r w:rsidR="00C14199">
        <w:rPr>
          <w:rFonts w:ascii="Times New Roman" w:hAnsi="Times New Roman"/>
        </w:rPr>
        <w:t xml:space="preserve"> illustrate</w:t>
      </w:r>
      <w:r w:rsidR="007E3E2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how to prepare a </w:t>
      </w:r>
      <w:r w:rsidR="00F70964">
        <w:rPr>
          <w:rFonts w:ascii="Times New Roman" w:hAnsi="Times New Roman"/>
        </w:rPr>
        <w:t xml:space="preserve">sucrose </w:t>
      </w:r>
      <w:r>
        <w:rPr>
          <w:rFonts w:ascii="Times New Roman" w:hAnsi="Times New Roman"/>
        </w:rPr>
        <w:t>solution with a target concentration using precise analytical technique</w:t>
      </w:r>
      <w:r w:rsidR="002D13EC">
        <w:rPr>
          <w:rFonts w:ascii="Times New Roman" w:hAnsi="Times New Roman"/>
        </w:rPr>
        <w:t>s</w:t>
      </w:r>
      <w:r>
        <w:rPr>
          <w:rFonts w:ascii="Times New Roman" w:hAnsi="Times New Roman"/>
        </w:rPr>
        <w:t>.</w:t>
      </w:r>
      <w:r w:rsidR="00C14199">
        <w:rPr>
          <w:rFonts w:ascii="Times New Roman" w:hAnsi="Times New Roman"/>
        </w:rPr>
        <w:t xml:space="preserve"> Various measures of the </w:t>
      </w:r>
      <w:r w:rsidR="00644809">
        <w:rPr>
          <w:rFonts w:ascii="Times New Roman" w:hAnsi="Times New Roman"/>
        </w:rPr>
        <w:t xml:space="preserve">concentration of this solution </w:t>
      </w:r>
      <w:r w:rsidR="00842D81">
        <w:rPr>
          <w:rFonts w:ascii="Times New Roman" w:hAnsi="Times New Roman"/>
        </w:rPr>
        <w:t>are</w:t>
      </w:r>
      <w:r w:rsidR="00644809">
        <w:rPr>
          <w:rFonts w:ascii="Times New Roman" w:hAnsi="Times New Roman"/>
        </w:rPr>
        <w:t xml:space="preserve"> presented and explained</w:t>
      </w:r>
      <w:r w:rsidR="00842D81">
        <w:rPr>
          <w:rFonts w:ascii="Times New Roman" w:hAnsi="Times New Roman"/>
        </w:rPr>
        <w:t>, as well</w:t>
      </w:r>
      <w:r w:rsidR="00644809">
        <w:rPr>
          <w:rFonts w:ascii="Times New Roman" w:hAnsi="Times New Roman"/>
        </w:rPr>
        <w:t>.</w:t>
      </w:r>
    </w:p>
    <w:p w14:paraId="39EB5A1A" w14:textId="77777777" w:rsidR="00ED4934" w:rsidRDefault="00ED4934" w:rsidP="00B93C2B">
      <w:pPr>
        <w:rPr>
          <w:rFonts w:ascii="Times New Roman" w:hAnsi="Times New Roman"/>
          <w:b/>
          <w:sz w:val="28"/>
          <w:szCs w:val="28"/>
        </w:rPr>
      </w:pPr>
    </w:p>
    <w:p w14:paraId="3916BBC0" w14:textId="2607D58F" w:rsidR="00BE5CFE" w:rsidRPr="00EA4AC5" w:rsidRDefault="00BE5CFE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  <w:szCs w:val="28"/>
        </w:rPr>
        <w:t>Principles</w:t>
      </w:r>
      <w:r w:rsidR="00710769" w:rsidRPr="00710769">
        <w:rPr>
          <w:rFonts w:ascii="Times New Roman" w:hAnsi="Times New Roman"/>
        </w:rPr>
        <w:br/>
      </w:r>
      <w:proofErr w:type="gramStart"/>
      <w:r w:rsidR="00A34BB8">
        <w:rPr>
          <w:rFonts w:ascii="Times New Roman" w:hAnsi="Times New Roman"/>
        </w:rPr>
        <w:t>When</w:t>
      </w:r>
      <w:proofErr w:type="gramEnd"/>
      <w:r w:rsidR="00A34BB8">
        <w:rPr>
          <w:rFonts w:ascii="Times New Roman" w:hAnsi="Times New Roman"/>
        </w:rPr>
        <w:t xml:space="preserve"> immersed in water,</w:t>
      </w:r>
      <w:r w:rsidR="008A2A69">
        <w:rPr>
          <w:rFonts w:ascii="Times New Roman" w:hAnsi="Times New Roman"/>
        </w:rPr>
        <w:t xml:space="preserve"> many solids break apart into particles</w:t>
      </w:r>
      <w:r w:rsidR="00626D5E">
        <w:rPr>
          <w:rFonts w:ascii="Times New Roman" w:hAnsi="Times New Roman"/>
        </w:rPr>
        <w:t xml:space="preserve"> (molecules or ions) </w:t>
      </w:r>
      <w:r w:rsidR="008A2A69">
        <w:rPr>
          <w:rFonts w:ascii="Times New Roman" w:hAnsi="Times New Roman"/>
        </w:rPr>
        <w:t>surrounded by water molecules</w:t>
      </w:r>
      <w:r w:rsidR="00A34BB8">
        <w:rPr>
          <w:rFonts w:ascii="Times New Roman" w:hAnsi="Times New Roman"/>
        </w:rPr>
        <w:t>.</w:t>
      </w:r>
      <w:r w:rsidR="005B3DBE">
        <w:rPr>
          <w:rFonts w:ascii="Times New Roman" w:hAnsi="Times New Roman"/>
        </w:rPr>
        <w:t xml:space="preserve"> This process of dissolution converts a heterogeneous mixture of solid and liquid into a single homogeneous mixture consisting of li</w:t>
      </w:r>
      <w:r w:rsidR="002B78CF">
        <w:rPr>
          <w:rFonts w:ascii="Times New Roman" w:hAnsi="Times New Roman"/>
        </w:rPr>
        <w:t xml:space="preserve">quid water and dissolved </w:t>
      </w:r>
      <w:r w:rsidR="005627DF">
        <w:rPr>
          <w:rFonts w:ascii="Times New Roman" w:hAnsi="Times New Roman"/>
        </w:rPr>
        <w:t xml:space="preserve">solute </w:t>
      </w:r>
      <w:r w:rsidR="002B78CF">
        <w:rPr>
          <w:rFonts w:ascii="Times New Roman" w:hAnsi="Times New Roman"/>
        </w:rPr>
        <w:t>particles</w:t>
      </w:r>
      <w:r w:rsidR="005B3DBE">
        <w:rPr>
          <w:rFonts w:ascii="Times New Roman" w:hAnsi="Times New Roman"/>
        </w:rPr>
        <w:t>.</w:t>
      </w:r>
      <w:r w:rsidR="006D5E75">
        <w:rPr>
          <w:rFonts w:ascii="Times New Roman" w:hAnsi="Times New Roman"/>
        </w:rPr>
        <w:t xml:space="preserve"> </w:t>
      </w:r>
      <w:r w:rsidR="008E49C0" w:rsidRPr="008E49C0">
        <w:rPr>
          <w:rFonts w:ascii="Times New Roman" w:hAnsi="Times New Roman"/>
        </w:rPr>
        <w:t>The dissolution process for sucrose can be written as a chemical equation using the solid and aqueous phase designators.</w:t>
      </w:r>
      <w:r w:rsidR="00EA4AC5">
        <w:rPr>
          <w:rFonts w:ascii="Times New Roman" w:hAnsi="Times New Roman"/>
        </w:rPr>
        <w:t xml:space="preserve"> The (</w:t>
      </w:r>
      <w:proofErr w:type="spellStart"/>
      <w:r w:rsidR="00EA4AC5">
        <w:rPr>
          <w:rFonts w:ascii="Times New Roman" w:hAnsi="Times New Roman"/>
          <w:i/>
        </w:rPr>
        <w:t>aq</w:t>
      </w:r>
      <w:proofErr w:type="spellEnd"/>
      <w:r w:rsidR="00EA4AC5">
        <w:rPr>
          <w:rFonts w:ascii="Times New Roman" w:hAnsi="Times New Roman"/>
        </w:rPr>
        <w:t xml:space="preserve">) designator </w:t>
      </w:r>
      <w:r w:rsidR="0002217E">
        <w:rPr>
          <w:rFonts w:ascii="Times New Roman" w:hAnsi="Times New Roman"/>
        </w:rPr>
        <w:t xml:space="preserve">following a species implies that water molecules are surrounding </w:t>
      </w:r>
      <w:r w:rsidR="00187793">
        <w:rPr>
          <w:rFonts w:ascii="Times New Roman" w:hAnsi="Times New Roman"/>
        </w:rPr>
        <w:t xml:space="preserve">and solvating </w:t>
      </w:r>
      <w:r w:rsidR="0002217E">
        <w:rPr>
          <w:rFonts w:ascii="Times New Roman" w:hAnsi="Times New Roman"/>
        </w:rPr>
        <w:t>that species.</w:t>
      </w:r>
    </w:p>
    <w:p w14:paraId="03DC02BA" w14:textId="1D4151BF" w:rsidR="00B30BB6" w:rsidRDefault="00B30BB6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8907C81" wp14:editId="0316D04A">
            <wp:extent cx="2143760" cy="162560"/>
            <wp:effectExtent l="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80FD" w14:textId="31D18A16" w:rsidR="006F7193" w:rsidRDefault="00EC1772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>Different solutions may contain different numbers of dissolved particles</w:t>
      </w:r>
      <w:r w:rsidR="00FA4C44">
        <w:rPr>
          <w:rFonts w:ascii="Times New Roman" w:hAnsi="Times New Roman"/>
        </w:rPr>
        <w:t>, and c</w:t>
      </w:r>
      <w:r w:rsidR="005442CC">
        <w:rPr>
          <w:rFonts w:ascii="Times New Roman" w:hAnsi="Times New Roman"/>
        </w:rPr>
        <w:t>oncentration is a measure that quantifies the density of solute particles within a solution.</w:t>
      </w:r>
      <w:r w:rsidR="005514B1">
        <w:rPr>
          <w:rFonts w:ascii="Times New Roman" w:hAnsi="Times New Roman"/>
        </w:rPr>
        <w:t xml:space="preserve"> </w:t>
      </w:r>
      <w:r w:rsidR="006F7193">
        <w:rPr>
          <w:rFonts w:ascii="Times New Roman" w:hAnsi="Times New Roman"/>
        </w:rPr>
        <w:t xml:space="preserve">One fundamental measure of concentration is </w:t>
      </w:r>
      <w:r w:rsidR="006F7193" w:rsidRPr="00ED4934">
        <w:rPr>
          <w:rFonts w:ascii="Times New Roman" w:hAnsi="Times New Roman"/>
        </w:rPr>
        <w:t>the mole fraction (</w:t>
      </w:r>
      <w:r w:rsidR="006F7193" w:rsidRPr="00842D81">
        <w:rPr>
          <w:rFonts w:ascii="Times New Roman" w:hAnsi="Times New Roman"/>
          <w:i/>
        </w:rPr>
        <w:t>x</w:t>
      </w:r>
      <w:r w:rsidR="006F7193" w:rsidRPr="00842D81">
        <w:rPr>
          <w:rFonts w:ascii="Times New Roman" w:hAnsi="Times New Roman"/>
        </w:rPr>
        <w:t>) of the solute</w:t>
      </w:r>
      <w:r w:rsidR="006F7193">
        <w:rPr>
          <w:rFonts w:ascii="Times New Roman" w:hAnsi="Times New Roman"/>
        </w:rPr>
        <w:t xml:space="preserve">: the </w:t>
      </w:r>
      <w:r w:rsidR="00235D49">
        <w:rPr>
          <w:rFonts w:ascii="Times New Roman" w:hAnsi="Times New Roman"/>
        </w:rPr>
        <w:t xml:space="preserve">number of </w:t>
      </w:r>
      <w:r w:rsidR="006F7193">
        <w:rPr>
          <w:rFonts w:ascii="Times New Roman" w:hAnsi="Times New Roman"/>
        </w:rPr>
        <w:t>moles of solute particles</w:t>
      </w:r>
      <w:r w:rsidR="003B19A8">
        <w:rPr>
          <w:rFonts w:ascii="Times New Roman" w:hAnsi="Times New Roman"/>
        </w:rPr>
        <w:t xml:space="preserve"> </w:t>
      </w:r>
      <w:r w:rsidR="003B1421">
        <w:rPr>
          <w:rFonts w:ascii="Times New Roman" w:hAnsi="Times New Roman"/>
        </w:rPr>
        <w:t>(</w:t>
      </w:r>
      <w:proofErr w:type="spellStart"/>
      <w:r w:rsidR="003B19A8">
        <w:rPr>
          <w:rFonts w:ascii="Times New Roman" w:hAnsi="Times New Roman"/>
          <w:i/>
        </w:rPr>
        <w:t>n</w:t>
      </w:r>
      <w:r w:rsidR="003B19A8">
        <w:rPr>
          <w:rFonts w:ascii="Times New Roman" w:hAnsi="Times New Roman"/>
          <w:vertAlign w:val="subscript"/>
        </w:rPr>
        <w:t>solute</w:t>
      </w:r>
      <w:proofErr w:type="spellEnd"/>
      <w:r w:rsidR="003B1421">
        <w:rPr>
          <w:rFonts w:ascii="Times New Roman" w:hAnsi="Times New Roman"/>
        </w:rPr>
        <w:t>)</w:t>
      </w:r>
      <w:r w:rsidR="006F7193">
        <w:rPr>
          <w:rFonts w:ascii="Times New Roman" w:hAnsi="Times New Roman"/>
        </w:rPr>
        <w:t xml:space="preserve"> divided by the total number of moles of solution components (</w:t>
      </w:r>
      <w:r w:rsidR="003152D2">
        <w:rPr>
          <w:rFonts w:ascii="Times New Roman" w:hAnsi="Times New Roman"/>
        </w:rPr>
        <w:t xml:space="preserve">all </w:t>
      </w:r>
      <w:r w:rsidR="006F7193">
        <w:rPr>
          <w:rFonts w:ascii="Times New Roman" w:hAnsi="Times New Roman"/>
        </w:rPr>
        <w:t>solute</w:t>
      </w:r>
      <w:r w:rsidR="003152D2">
        <w:rPr>
          <w:rFonts w:ascii="Times New Roman" w:hAnsi="Times New Roman"/>
        </w:rPr>
        <w:t>s</w:t>
      </w:r>
      <w:r w:rsidR="006F7193">
        <w:rPr>
          <w:rFonts w:ascii="Times New Roman" w:hAnsi="Times New Roman"/>
        </w:rPr>
        <w:t xml:space="preserve"> </w:t>
      </w:r>
      <w:r w:rsidR="006F7193" w:rsidRPr="006F7193">
        <w:rPr>
          <w:rFonts w:ascii="Times New Roman" w:hAnsi="Times New Roman"/>
        </w:rPr>
        <w:t>and</w:t>
      </w:r>
      <w:r w:rsidR="006F7193">
        <w:rPr>
          <w:rFonts w:ascii="Times New Roman" w:hAnsi="Times New Roman"/>
        </w:rPr>
        <w:t xml:space="preserve"> solvent).</w:t>
      </w:r>
    </w:p>
    <w:p w14:paraId="53EFC6FE" w14:textId="635F913B" w:rsidR="006F7193" w:rsidRDefault="006F7193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1C508A7" wp14:editId="32DD0041">
            <wp:extent cx="741680" cy="345440"/>
            <wp:effectExtent l="0" t="0" r="0" b="1016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8F243" w14:textId="1DDF5ADE" w:rsidR="001D4258" w:rsidRDefault="007D306C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>Multiplying the mole fraction by 10</w:t>
      </w: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gives </w:t>
      </w:r>
      <w:r w:rsidRPr="00ED4934">
        <w:rPr>
          <w:rFonts w:ascii="Times New Roman" w:hAnsi="Times New Roman"/>
        </w:rPr>
        <w:t>the parts per million (ppm) concentration</w:t>
      </w:r>
      <w:r>
        <w:rPr>
          <w:rFonts w:ascii="Times New Roman" w:hAnsi="Times New Roman"/>
        </w:rPr>
        <w:t>, the number of solute particles per million particles of solution.</w:t>
      </w:r>
      <w:r w:rsidR="00CA4285">
        <w:rPr>
          <w:rFonts w:ascii="Times New Roman" w:hAnsi="Times New Roman"/>
        </w:rPr>
        <w:t xml:space="preserve"> </w:t>
      </w:r>
      <w:r w:rsidR="005514B1" w:rsidRPr="006F7193">
        <w:rPr>
          <w:rFonts w:ascii="Times New Roman" w:hAnsi="Times New Roman"/>
        </w:rPr>
        <w:t>The</w:t>
      </w:r>
      <w:r w:rsidR="005514B1">
        <w:rPr>
          <w:rFonts w:ascii="Times New Roman" w:hAnsi="Times New Roman"/>
        </w:rPr>
        <w:t xml:space="preserve"> number of moles of solute per liter of solution, or </w:t>
      </w:r>
      <w:r w:rsidR="005514B1" w:rsidRPr="00842D81">
        <w:rPr>
          <w:rFonts w:ascii="Times New Roman" w:hAnsi="Times New Roman"/>
        </w:rPr>
        <w:t>molarity</w:t>
      </w:r>
      <w:r w:rsidR="00B819D0" w:rsidRPr="00842D81">
        <w:rPr>
          <w:rFonts w:ascii="Times New Roman" w:hAnsi="Times New Roman"/>
        </w:rPr>
        <w:t xml:space="preserve"> (</w:t>
      </w:r>
      <w:r w:rsidR="00B819D0" w:rsidRPr="00842D81">
        <w:rPr>
          <w:rFonts w:ascii="Times New Roman" w:hAnsi="Times New Roman"/>
          <w:bCs/>
          <w:smallCaps/>
        </w:rPr>
        <w:t>m</w:t>
      </w:r>
      <w:r w:rsidR="00B819D0" w:rsidRPr="00842D81">
        <w:rPr>
          <w:rFonts w:ascii="Times New Roman" w:hAnsi="Times New Roman"/>
        </w:rPr>
        <w:t>)</w:t>
      </w:r>
      <w:r w:rsidR="005514B1" w:rsidRPr="00ED4934">
        <w:rPr>
          <w:rFonts w:ascii="Times New Roman" w:hAnsi="Times New Roman"/>
        </w:rPr>
        <w:t>,</w:t>
      </w:r>
      <w:r w:rsidR="005514B1">
        <w:rPr>
          <w:rFonts w:ascii="Times New Roman" w:hAnsi="Times New Roman"/>
        </w:rPr>
        <w:t xml:space="preserve"> is a </w:t>
      </w:r>
      <w:r w:rsidR="00850854">
        <w:rPr>
          <w:rFonts w:ascii="Times New Roman" w:hAnsi="Times New Roman"/>
        </w:rPr>
        <w:t xml:space="preserve">second </w:t>
      </w:r>
      <w:r w:rsidR="005514B1">
        <w:rPr>
          <w:rFonts w:ascii="Times New Roman" w:hAnsi="Times New Roman"/>
        </w:rPr>
        <w:t>common measure of concentration.</w:t>
      </w:r>
    </w:p>
    <w:p w14:paraId="032A1DFD" w14:textId="07784B5B" w:rsidR="00B819D0" w:rsidRDefault="00B819D0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7B5F0CB" wp14:editId="500C6B2C">
            <wp:extent cx="1463040" cy="335280"/>
            <wp:effectExtent l="0" t="0" r="1016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3D9B7" w14:textId="77777777" w:rsidR="0013720B" w:rsidRPr="00ED4934" w:rsidRDefault="002F2504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Concentration may also be expressed as </w:t>
      </w:r>
      <w:r w:rsidR="00B61D73" w:rsidRPr="00842D81">
        <w:rPr>
          <w:rFonts w:ascii="Times New Roman" w:hAnsi="Times New Roman"/>
        </w:rPr>
        <w:t>parts</w:t>
      </w:r>
      <w:r w:rsidR="00137492" w:rsidRPr="00842D81">
        <w:rPr>
          <w:rFonts w:ascii="Times New Roman" w:hAnsi="Times New Roman"/>
        </w:rPr>
        <w:t xml:space="preserve"> by mass</w:t>
      </w:r>
      <w:r w:rsidRPr="00ED4934">
        <w:rPr>
          <w:rFonts w:ascii="Times New Roman" w:hAnsi="Times New Roman"/>
        </w:rPr>
        <w:t xml:space="preserve">, the </w:t>
      </w:r>
      <w:r w:rsidR="00B44973" w:rsidRPr="00ED4934">
        <w:rPr>
          <w:rFonts w:ascii="Times New Roman" w:hAnsi="Times New Roman"/>
        </w:rPr>
        <w:t>fraction</w:t>
      </w:r>
      <w:r w:rsidRPr="00ED4934">
        <w:rPr>
          <w:rFonts w:ascii="Times New Roman" w:hAnsi="Times New Roman"/>
        </w:rPr>
        <w:t xml:space="preserve"> of the solution mass </w:t>
      </w:r>
      <w:r w:rsidR="00AA4A3F" w:rsidRPr="00ED4934">
        <w:rPr>
          <w:rFonts w:ascii="Times New Roman" w:hAnsi="Times New Roman"/>
        </w:rPr>
        <w:t xml:space="preserve">due to </w:t>
      </w:r>
      <w:r w:rsidRPr="00ED4934">
        <w:rPr>
          <w:rFonts w:ascii="Times New Roman" w:hAnsi="Times New Roman"/>
        </w:rPr>
        <w:t>the solute.</w:t>
      </w:r>
    </w:p>
    <w:p w14:paraId="235B2F0C" w14:textId="7C289408" w:rsidR="0013720B" w:rsidRPr="00ED4934" w:rsidRDefault="0013720B" w:rsidP="00B93C2B">
      <w:pPr>
        <w:rPr>
          <w:rFonts w:ascii="Times New Roman" w:hAnsi="Times New Roman"/>
        </w:rPr>
      </w:pPr>
      <w:r w:rsidRPr="00842D81">
        <w:rPr>
          <w:rFonts w:ascii="Times New Roman" w:hAnsi="Times New Roman"/>
          <w:noProof/>
        </w:rPr>
        <w:drawing>
          <wp:inline distT="0" distB="0" distL="0" distR="0" wp14:anchorId="3BC3EB58" wp14:editId="6628734C">
            <wp:extent cx="1564640" cy="345440"/>
            <wp:effectExtent l="0" t="0" r="10160" b="1016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3F978" w14:textId="219DA74E" w:rsidR="00C307E4" w:rsidRPr="00ED4934" w:rsidRDefault="00A76EC2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>Multiplying the parts by mass concentration by 100</w:t>
      </w:r>
      <w:r w:rsidR="005962AE" w:rsidRPr="00ED4934">
        <w:rPr>
          <w:rFonts w:ascii="Times New Roman" w:hAnsi="Times New Roman"/>
        </w:rPr>
        <w:t>%</w:t>
      </w:r>
      <w:r w:rsidRPr="00ED4934">
        <w:rPr>
          <w:rFonts w:ascii="Times New Roman" w:hAnsi="Times New Roman"/>
        </w:rPr>
        <w:t xml:space="preserve"> gives the percent by mass concentration</w:t>
      </w:r>
      <w:r w:rsidR="00B34089" w:rsidRPr="00ED4934">
        <w:rPr>
          <w:rFonts w:ascii="Times New Roman" w:hAnsi="Times New Roman"/>
        </w:rPr>
        <w:t>.</w:t>
      </w:r>
    </w:p>
    <w:p w14:paraId="07B68E03" w14:textId="77777777" w:rsidR="00A55351" w:rsidRDefault="002561E8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 xml:space="preserve">Finally, molality is a measure of concentration that uses the mass of the </w:t>
      </w:r>
      <w:r w:rsidRPr="00842D81">
        <w:rPr>
          <w:rFonts w:ascii="Times New Roman" w:hAnsi="Times New Roman"/>
        </w:rPr>
        <w:t>solvent,</w:t>
      </w:r>
      <w:r>
        <w:rPr>
          <w:rFonts w:ascii="Times New Roman" w:hAnsi="Times New Roman"/>
        </w:rPr>
        <w:t xml:space="preserve"> rather than the volume of the solution, as a measure of</w:t>
      </w:r>
      <w:r w:rsidR="00915571">
        <w:rPr>
          <w:rFonts w:ascii="Times New Roman" w:hAnsi="Times New Roman"/>
        </w:rPr>
        <w:t xml:space="preserve"> the “size” of the solution.</w:t>
      </w:r>
      <w:r w:rsidR="00C4076F">
        <w:rPr>
          <w:rFonts w:ascii="Times New Roman" w:hAnsi="Times New Roman"/>
        </w:rPr>
        <w:t xml:space="preserve"> Molality is the ratio of the number of moles of solute to the mass of the solvent in kilograms.</w:t>
      </w:r>
    </w:p>
    <w:p w14:paraId="510B2AC1" w14:textId="6730A41F" w:rsidR="002561E8" w:rsidRDefault="00B025C1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F9A758A" wp14:editId="7FBBEAEE">
            <wp:extent cx="1422400" cy="31496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571">
        <w:rPr>
          <w:rFonts w:ascii="Times New Roman" w:hAnsi="Times New Roman"/>
        </w:rPr>
        <w:t xml:space="preserve"> </w:t>
      </w:r>
    </w:p>
    <w:p w14:paraId="7E843C5F" w14:textId="784176DF" w:rsidR="00427F22" w:rsidRPr="002561E8" w:rsidRDefault="00427F22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Precise and accurate preparation of a solution with a target </w:t>
      </w:r>
      <w:r w:rsidR="009A5B27">
        <w:rPr>
          <w:rFonts w:ascii="Times New Roman" w:hAnsi="Times New Roman"/>
        </w:rPr>
        <w:t>molarity</w:t>
      </w:r>
      <w:r>
        <w:rPr>
          <w:rFonts w:ascii="Times New Roman" w:hAnsi="Times New Roman"/>
        </w:rPr>
        <w:t xml:space="preserve"> requires careful analytical technique.</w:t>
      </w:r>
      <w:r w:rsidR="00D867D9">
        <w:rPr>
          <w:rFonts w:ascii="Times New Roman" w:hAnsi="Times New Roman"/>
        </w:rPr>
        <w:t xml:space="preserve"> The solid solute must be carefully weighed and transferred quantitatively (completely) to </w:t>
      </w:r>
      <w:r w:rsidR="00121EAE">
        <w:rPr>
          <w:rFonts w:ascii="Times New Roman" w:hAnsi="Times New Roman"/>
        </w:rPr>
        <w:t xml:space="preserve">a </w:t>
      </w:r>
      <w:r w:rsidR="00D867D9">
        <w:rPr>
          <w:rFonts w:ascii="Times New Roman" w:hAnsi="Times New Roman"/>
        </w:rPr>
        <w:t xml:space="preserve">volumetric </w:t>
      </w:r>
      <w:r w:rsidR="00F05469">
        <w:rPr>
          <w:rFonts w:ascii="Times New Roman" w:hAnsi="Times New Roman"/>
        </w:rPr>
        <w:t>flask</w:t>
      </w:r>
      <w:r w:rsidR="00D867D9">
        <w:rPr>
          <w:rFonts w:ascii="Times New Roman" w:hAnsi="Times New Roman"/>
        </w:rPr>
        <w:t>.</w:t>
      </w:r>
      <w:r w:rsidR="00AD25B8">
        <w:rPr>
          <w:rFonts w:ascii="Times New Roman" w:hAnsi="Times New Roman"/>
        </w:rPr>
        <w:t xml:space="preserve"> </w:t>
      </w:r>
      <w:r w:rsidR="00D07748">
        <w:rPr>
          <w:rFonts w:ascii="Times New Roman" w:hAnsi="Times New Roman"/>
        </w:rPr>
        <w:t xml:space="preserve">The solvent </w:t>
      </w:r>
      <w:r w:rsidR="000D16DA">
        <w:rPr>
          <w:rFonts w:ascii="Times New Roman" w:hAnsi="Times New Roman"/>
        </w:rPr>
        <w:t>can</w:t>
      </w:r>
      <w:r w:rsidR="00D07748">
        <w:rPr>
          <w:rFonts w:ascii="Times New Roman" w:hAnsi="Times New Roman"/>
        </w:rPr>
        <w:t xml:space="preserve"> then </w:t>
      </w:r>
      <w:r w:rsidR="001E58ED">
        <w:rPr>
          <w:rFonts w:ascii="Times New Roman" w:hAnsi="Times New Roman"/>
        </w:rPr>
        <w:t xml:space="preserve">be </w:t>
      </w:r>
      <w:r w:rsidR="00D07748">
        <w:rPr>
          <w:rFonts w:ascii="Times New Roman" w:hAnsi="Times New Roman"/>
        </w:rPr>
        <w:t xml:space="preserve">added </w:t>
      </w:r>
      <w:r w:rsidR="00B27066">
        <w:rPr>
          <w:rFonts w:ascii="Times New Roman" w:hAnsi="Times New Roman"/>
        </w:rPr>
        <w:t>carefully until the solution reaches the</w:t>
      </w:r>
      <w:r w:rsidR="00D07748">
        <w:rPr>
          <w:rFonts w:ascii="Times New Roman" w:hAnsi="Times New Roman"/>
        </w:rPr>
        <w:t xml:space="preserve"> mark on the glassware.</w:t>
      </w:r>
      <w:r w:rsidR="009A5B27">
        <w:rPr>
          <w:rFonts w:ascii="Times New Roman" w:hAnsi="Times New Roman"/>
        </w:rPr>
        <w:t xml:space="preserve"> For best results, the solute should be allowed to dissolve</w:t>
      </w:r>
      <w:r w:rsidR="001706B2">
        <w:rPr>
          <w:rFonts w:ascii="Times New Roman" w:hAnsi="Times New Roman"/>
        </w:rPr>
        <w:t xml:space="preserve"> completely</w:t>
      </w:r>
      <w:r w:rsidR="009A5B27">
        <w:rPr>
          <w:rFonts w:ascii="Times New Roman" w:hAnsi="Times New Roman"/>
        </w:rPr>
        <w:t xml:space="preserve"> </w:t>
      </w:r>
      <w:r w:rsidR="005242CA">
        <w:rPr>
          <w:rFonts w:ascii="Times New Roman" w:hAnsi="Times New Roman"/>
        </w:rPr>
        <w:t xml:space="preserve">in less than the </w:t>
      </w:r>
      <w:r w:rsidR="000F1DA5">
        <w:rPr>
          <w:rFonts w:ascii="Times New Roman" w:hAnsi="Times New Roman"/>
        </w:rPr>
        <w:t>total</w:t>
      </w:r>
      <w:r w:rsidR="005242CA">
        <w:rPr>
          <w:rFonts w:ascii="Times New Roman" w:hAnsi="Times New Roman"/>
        </w:rPr>
        <w:t xml:space="preserve"> volume of solvent, and any remaining solvent </w:t>
      </w:r>
      <w:r w:rsidR="00C56B4D">
        <w:rPr>
          <w:rFonts w:ascii="Times New Roman" w:hAnsi="Times New Roman"/>
        </w:rPr>
        <w:t xml:space="preserve">should be </w:t>
      </w:r>
      <w:r w:rsidR="005242CA">
        <w:rPr>
          <w:rFonts w:ascii="Times New Roman" w:hAnsi="Times New Roman"/>
        </w:rPr>
        <w:t>added</w:t>
      </w:r>
      <w:r w:rsidR="00C56B4D">
        <w:rPr>
          <w:rFonts w:ascii="Times New Roman" w:hAnsi="Times New Roman"/>
        </w:rPr>
        <w:t xml:space="preserve"> </w:t>
      </w:r>
      <w:r w:rsidR="005242CA">
        <w:rPr>
          <w:rFonts w:ascii="Times New Roman" w:hAnsi="Times New Roman"/>
        </w:rPr>
        <w:t xml:space="preserve">when no </w:t>
      </w:r>
      <w:r w:rsidR="00DC69F5">
        <w:rPr>
          <w:rFonts w:ascii="Times New Roman" w:hAnsi="Times New Roman"/>
        </w:rPr>
        <w:t>solid solute is visible.</w:t>
      </w:r>
    </w:p>
    <w:p w14:paraId="14EC7B07" w14:textId="77777777" w:rsidR="00ED4934" w:rsidRDefault="00ED4934">
      <w:pPr>
        <w:rPr>
          <w:rFonts w:ascii="Times New Roman" w:hAnsi="Times New Roman"/>
          <w:b/>
          <w:sz w:val="28"/>
        </w:rPr>
      </w:pPr>
    </w:p>
    <w:p w14:paraId="5A25C14C" w14:textId="77777777" w:rsidR="00584B5B" w:rsidRDefault="0012387D">
      <w:pPr>
        <w:rPr>
          <w:rFonts w:ascii="Times New Roman" w:hAnsi="Times New Roman"/>
          <w:b/>
          <w:sz w:val="28"/>
        </w:rPr>
      </w:pPr>
      <w:r w:rsidRPr="00710769">
        <w:rPr>
          <w:rFonts w:ascii="Times New Roman" w:hAnsi="Times New Roman"/>
          <w:b/>
          <w:sz w:val="28"/>
        </w:rPr>
        <w:t>Procedure</w:t>
      </w:r>
    </w:p>
    <w:p w14:paraId="0BAB4E86" w14:textId="4CF1DAEA" w:rsidR="00542F44" w:rsidRPr="00842D81" w:rsidRDefault="00584B5B" w:rsidP="00584B5B">
      <w:pPr>
        <w:pStyle w:val="ListParagraph"/>
        <w:numPr>
          <w:ilvl w:val="0"/>
          <w:numId w:val="15"/>
        </w:numPr>
        <w:rPr>
          <w:rFonts w:ascii="Times New Roman" w:hAnsi="Times New Roman"/>
          <w:sz w:val="28"/>
        </w:rPr>
      </w:pPr>
      <w:r w:rsidRPr="00842D81">
        <w:rPr>
          <w:rFonts w:ascii="Times New Roman" w:hAnsi="Times New Roman"/>
        </w:rPr>
        <w:t xml:space="preserve">Preparation of </w:t>
      </w:r>
      <w:r w:rsidR="0070605F" w:rsidRPr="00842D81">
        <w:rPr>
          <w:rFonts w:ascii="Times New Roman" w:hAnsi="Times New Roman"/>
        </w:rPr>
        <w:t xml:space="preserve">100 mL </w:t>
      </w:r>
      <w:r w:rsidR="00DD1C3C" w:rsidRPr="00842D81">
        <w:rPr>
          <w:rFonts w:ascii="Times New Roman" w:hAnsi="Times New Roman"/>
        </w:rPr>
        <w:t xml:space="preserve">of </w:t>
      </w:r>
      <w:r w:rsidRPr="00842D81">
        <w:rPr>
          <w:rFonts w:ascii="Times New Roman" w:hAnsi="Times New Roman"/>
        </w:rPr>
        <w:t>a 0.010</w:t>
      </w:r>
      <w:r w:rsidR="009D3B10" w:rsidRPr="00842D81">
        <w:rPr>
          <w:rFonts w:ascii="Times New Roman" w:hAnsi="Times New Roman"/>
        </w:rPr>
        <w:t>0</w:t>
      </w:r>
      <w:r w:rsidRPr="00842D81">
        <w:rPr>
          <w:rFonts w:ascii="Times New Roman" w:hAnsi="Times New Roman"/>
        </w:rPr>
        <w:t xml:space="preserve"> </w:t>
      </w:r>
      <w:r w:rsidRPr="00842D81">
        <w:rPr>
          <w:rFonts w:ascii="Times New Roman" w:hAnsi="Times New Roman"/>
          <w:bCs/>
          <w:smallCaps/>
        </w:rPr>
        <w:t>m</w:t>
      </w:r>
      <w:r w:rsidRPr="00842D81">
        <w:rPr>
          <w:rFonts w:ascii="Times New Roman" w:hAnsi="Times New Roman"/>
        </w:rPr>
        <w:t xml:space="preserve"> Sucrose Solution</w:t>
      </w:r>
      <w:r w:rsidR="00C56B4D">
        <w:rPr>
          <w:rFonts w:ascii="Times New Roman" w:hAnsi="Times New Roman"/>
        </w:rPr>
        <w:t>.</w:t>
      </w:r>
      <w:r w:rsidR="00542F44" w:rsidRPr="00842D81">
        <w:rPr>
          <w:rFonts w:ascii="Times New Roman" w:hAnsi="Times New Roman"/>
        </w:rPr>
        <w:br/>
      </w:r>
    </w:p>
    <w:p w14:paraId="742B8501" w14:textId="7568149A" w:rsidR="006006DC" w:rsidRPr="006055AD" w:rsidRDefault="00EC59C6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Determine the number of moles and mass of sucrose (C</w:t>
      </w:r>
      <w:r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11</w:t>
      </w:r>
      <w:r>
        <w:rPr>
          <w:rFonts w:ascii="Times New Roman" w:hAnsi="Times New Roman"/>
        </w:rPr>
        <w:t>) to be dissolved in 100 mL of solution.</w:t>
      </w:r>
      <w:r w:rsidR="00FA5143">
        <w:rPr>
          <w:rFonts w:ascii="Times New Roman" w:hAnsi="Times New Roman"/>
        </w:rPr>
        <w:br/>
      </w:r>
      <w:r w:rsidR="00FA5143">
        <w:rPr>
          <w:rFonts w:ascii="Times New Roman" w:hAnsi="Times New Roman"/>
        </w:rPr>
        <w:br/>
      </w:r>
      <w:r w:rsidR="00BC29FE">
        <w:rPr>
          <w:rFonts w:ascii="Times New Roman" w:hAnsi="Times New Roman"/>
          <w:b/>
          <w:noProof/>
          <w:sz w:val="28"/>
        </w:rPr>
        <w:drawing>
          <wp:inline distT="0" distB="0" distL="0" distR="0" wp14:anchorId="0F56FF36" wp14:editId="7CCC1D56">
            <wp:extent cx="2926080" cy="386080"/>
            <wp:effectExtent l="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55AD">
        <w:rPr>
          <w:rFonts w:ascii="Times New Roman" w:hAnsi="Times New Roman"/>
        </w:rPr>
        <w:br/>
      </w:r>
    </w:p>
    <w:p w14:paraId="132E8CE9" w14:textId="027A434C" w:rsidR="006055AD" w:rsidRPr="007E68DE" w:rsidRDefault="00585A67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out th</w:t>
      </w:r>
      <w:r w:rsidR="00B5787D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mass of sucrose on the balance.</w:t>
      </w:r>
      <w:r w:rsidR="001D7CE0">
        <w:rPr>
          <w:rFonts w:ascii="Times New Roman" w:hAnsi="Times New Roman"/>
        </w:rPr>
        <w:t xml:space="preserve"> Pour a quantity of sucrose from the reagent bottle into a weigh boat, and use a </w:t>
      </w:r>
      <w:proofErr w:type="spellStart"/>
      <w:r w:rsidR="001D7CE0">
        <w:rPr>
          <w:rFonts w:ascii="Times New Roman" w:hAnsi="Times New Roman"/>
        </w:rPr>
        <w:t>scoopula</w:t>
      </w:r>
      <w:proofErr w:type="spellEnd"/>
      <w:r w:rsidR="001D7CE0">
        <w:rPr>
          <w:rFonts w:ascii="Times New Roman" w:hAnsi="Times New Roman"/>
        </w:rPr>
        <w:t xml:space="preserve"> and a second</w:t>
      </w:r>
      <w:r w:rsidR="00661656">
        <w:rPr>
          <w:rFonts w:ascii="Times New Roman" w:hAnsi="Times New Roman"/>
        </w:rPr>
        <w:t xml:space="preserve"> (</w:t>
      </w:r>
      <w:proofErr w:type="spellStart"/>
      <w:r w:rsidR="00661656">
        <w:rPr>
          <w:rFonts w:ascii="Times New Roman" w:hAnsi="Times New Roman"/>
        </w:rPr>
        <w:t>tared</w:t>
      </w:r>
      <w:proofErr w:type="spellEnd"/>
      <w:r w:rsidR="00661656">
        <w:rPr>
          <w:rFonts w:ascii="Times New Roman" w:hAnsi="Times New Roman"/>
        </w:rPr>
        <w:t>)</w:t>
      </w:r>
      <w:r w:rsidR="001D7CE0">
        <w:rPr>
          <w:rFonts w:ascii="Times New Roman" w:hAnsi="Times New Roman"/>
        </w:rPr>
        <w:t xml:space="preserve"> weigh boat to accurately weigh</w:t>
      </w:r>
      <w:r w:rsidR="00C27ED5">
        <w:rPr>
          <w:rFonts w:ascii="Times New Roman" w:hAnsi="Times New Roman"/>
        </w:rPr>
        <w:t>.</w:t>
      </w:r>
      <w:r w:rsidR="00513CF3">
        <w:rPr>
          <w:rFonts w:ascii="Times New Roman" w:hAnsi="Times New Roman"/>
        </w:rPr>
        <w:t xml:space="preserve"> Transfer solid outside of the </w:t>
      </w:r>
      <w:r w:rsidR="00340A74">
        <w:rPr>
          <w:rFonts w:ascii="Times New Roman" w:hAnsi="Times New Roman"/>
        </w:rPr>
        <w:t>balance</w:t>
      </w:r>
      <w:r w:rsidR="00513CF3">
        <w:rPr>
          <w:rFonts w:ascii="Times New Roman" w:hAnsi="Times New Roman"/>
        </w:rPr>
        <w:t xml:space="preserve"> and waste any excess solid.</w:t>
      </w:r>
      <w:r w:rsidR="007E68DE">
        <w:rPr>
          <w:rFonts w:ascii="Times New Roman" w:hAnsi="Times New Roman"/>
        </w:rPr>
        <w:br/>
      </w:r>
    </w:p>
    <w:p w14:paraId="680E8B11" w14:textId="34EB50BB" w:rsidR="007E68DE" w:rsidRPr="006755E5" w:rsidRDefault="00990D05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Place a powder funnel into a clean and dry 100 mL volumetric flask.</w:t>
      </w:r>
      <w:r w:rsidR="00D4539B">
        <w:rPr>
          <w:rFonts w:ascii="Times New Roman" w:hAnsi="Times New Roman"/>
        </w:rPr>
        <w:t xml:space="preserve"> Pour the solid from the weigh boat </w:t>
      </w:r>
      <w:r w:rsidR="00BD139F">
        <w:rPr>
          <w:rFonts w:ascii="Times New Roman" w:hAnsi="Times New Roman"/>
        </w:rPr>
        <w:t>through the funnel into the flask.</w:t>
      </w:r>
      <w:r w:rsidR="006755E5">
        <w:rPr>
          <w:rFonts w:ascii="Times New Roman" w:hAnsi="Times New Roman"/>
        </w:rPr>
        <w:br/>
      </w:r>
    </w:p>
    <w:p w14:paraId="7CC8377B" w14:textId="27A0C9ED" w:rsidR="006755E5" w:rsidRPr="00CB6DB1" w:rsidRDefault="006755E5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Using a wash bottle containing distilled water (the solvent), rinse any remaining solid from the weigh boat through the funnel into the flask.</w:t>
      </w:r>
      <w:r w:rsidR="00CB6DB1">
        <w:rPr>
          <w:rFonts w:ascii="Times New Roman" w:hAnsi="Times New Roman"/>
        </w:rPr>
        <w:br/>
      </w:r>
    </w:p>
    <w:p w14:paraId="7347E172" w14:textId="309EF572" w:rsidR="00CB6DB1" w:rsidRPr="00530154" w:rsidRDefault="00662E6A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Add solvent using the distilled water faucet until the liquid level reaches the neck of the flask</w:t>
      </w:r>
      <w:r w:rsidR="00770304">
        <w:rPr>
          <w:rFonts w:ascii="Times New Roman" w:hAnsi="Times New Roman"/>
        </w:rPr>
        <w:t xml:space="preserve"> (but not the mark)</w:t>
      </w:r>
      <w:r>
        <w:rPr>
          <w:rFonts w:ascii="Times New Roman" w:hAnsi="Times New Roman"/>
        </w:rPr>
        <w:t>.</w:t>
      </w:r>
      <w:r w:rsidR="00770304">
        <w:rPr>
          <w:rFonts w:ascii="Times New Roman" w:hAnsi="Times New Roman"/>
        </w:rPr>
        <w:t xml:space="preserve"> </w:t>
      </w:r>
      <w:r w:rsidR="00786DF4">
        <w:rPr>
          <w:rFonts w:ascii="Times New Roman" w:hAnsi="Times New Roman"/>
        </w:rPr>
        <w:t>Cap and s</w:t>
      </w:r>
      <w:r w:rsidR="00770304">
        <w:rPr>
          <w:rFonts w:ascii="Times New Roman" w:hAnsi="Times New Roman"/>
        </w:rPr>
        <w:t xml:space="preserve">wirl the flask gently to dissolve the </w:t>
      </w:r>
      <w:r w:rsidR="007D32B4">
        <w:rPr>
          <w:rFonts w:ascii="Times New Roman" w:hAnsi="Times New Roman"/>
        </w:rPr>
        <w:t>solute.</w:t>
      </w:r>
      <w:r w:rsidR="00530154">
        <w:rPr>
          <w:rFonts w:ascii="Times New Roman" w:hAnsi="Times New Roman"/>
        </w:rPr>
        <w:br/>
      </w:r>
    </w:p>
    <w:p w14:paraId="0F9C2799" w14:textId="17D2A0A4" w:rsidR="00530154" w:rsidRPr="000E51FF" w:rsidRDefault="00530154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lastRenderedPageBreak/>
        <w:t>Once all of the solute has dissolved, use a wash bottle to carefully add solvent until the liquid level reaches the mark.</w:t>
      </w:r>
      <w:r w:rsidR="000E51FF">
        <w:rPr>
          <w:rFonts w:ascii="Times New Roman" w:hAnsi="Times New Roman"/>
        </w:rPr>
        <w:br/>
      </w:r>
    </w:p>
    <w:p w14:paraId="5FFC7E1B" w14:textId="3E117566" w:rsidR="0057083C" w:rsidRPr="00342326" w:rsidRDefault="004F79D1" w:rsidP="007D5D1B">
      <w:pPr>
        <w:pStyle w:val="ListParagraph"/>
        <w:numPr>
          <w:ilvl w:val="1"/>
          <w:numId w:val="15"/>
        </w:numPr>
        <w:rPr>
          <w:ins w:id="1" w:author="Michael Evans" w:date="2015-03-03T12:59:00Z"/>
          <w:rFonts w:ascii="Times New Roman" w:hAnsi="Times New Roman"/>
          <w:b/>
          <w:sz w:val="28"/>
          <w:rPrChange w:id="2" w:author="Michael Evans" w:date="2015-03-03T12:59:00Z">
            <w:rPr>
              <w:ins w:id="3" w:author="Michael Evans" w:date="2015-03-03T12:59:00Z"/>
              <w:rFonts w:ascii="Times New Roman" w:hAnsi="Times New Roman"/>
            </w:rPr>
          </w:rPrChange>
        </w:rPr>
      </w:pPr>
      <w:r>
        <w:rPr>
          <w:rFonts w:ascii="Times New Roman" w:hAnsi="Times New Roman"/>
        </w:rPr>
        <w:t>Cap and invert the volumetric flask several times to ensure good mixing of the solution.</w:t>
      </w:r>
      <w:ins w:id="4" w:author="Michael Evans" w:date="2015-03-03T12:59:00Z">
        <w:r w:rsidR="00342326">
          <w:rPr>
            <w:rFonts w:ascii="Times New Roman" w:hAnsi="Times New Roman"/>
          </w:rPr>
          <w:br/>
        </w:r>
      </w:ins>
    </w:p>
    <w:p w14:paraId="392AE7F5" w14:textId="00FD0C0F" w:rsidR="00342326" w:rsidRPr="00342326" w:rsidRDefault="00342326">
      <w:pPr>
        <w:pStyle w:val="ListParagraph"/>
        <w:numPr>
          <w:ilvl w:val="0"/>
          <w:numId w:val="15"/>
        </w:numPr>
        <w:rPr>
          <w:ins w:id="5" w:author="Michael Evans" w:date="2015-03-03T12:59:00Z"/>
          <w:rFonts w:ascii="Times New Roman" w:hAnsi="Times New Roman"/>
          <w:b/>
          <w:sz w:val="28"/>
          <w:rPrChange w:id="6" w:author="Michael Evans" w:date="2015-03-03T12:59:00Z">
            <w:rPr>
              <w:ins w:id="7" w:author="Michael Evans" w:date="2015-03-03T12:59:00Z"/>
              <w:rFonts w:ascii="Times New Roman" w:hAnsi="Times New Roman"/>
            </w:rPr>
          </w:rPrChange>
        </w:rPr>
        <w:pPrChange w:id="8" w:author="Michael Evans" w:date="2015-03-03T12:59:00Z">
          <w:pPr>
            <w:pStyle w:val="ListParagraph"/>
            <w:numPr>
              <w:ilvl w:val="1"/>
              <w:numId w:val="15"/>
            </w:numPr>
            <w:ind w:left="792" w:hanging="432"/>
          </w:pPr>
        </w:pPrChange>
      </w:pPr>
      <w:proofErr w:type="spellStart"/>
      <w:ins w:id="9" w:author="Michael Evans" w:date="2015-03-03T12:59:00Z">
        <w:r>
          <w:rPr>
            <w:rFonts w:ascii="Times New Roman" w:hAnsi="Times New Roman"/>
          </w:rPr>
          <w:t>Supersaturation</w:t>
        </w:r>
        <w:proofErr w:type="spellEnd"/>
        <w:r>
          <w:rPr>
            <w:rFonts w:ascii="Times New Roman" w:hAnsi="Times New Roman"/>
          </w:rPr>
          <w:t xml:space="preserve"> of a Sucrose Solution</w:t>
        </w:r>
      </w:ins>
      <w:ins w:id="10" w:author="Jacob Roundy" w:date="2015-03-05T11:27:00Z">
        <w:r w:rsidR="00D370B7">
          <w:rPr>
            <w:rFonts w:ascii="Times New Roman" w:hAnsi="Times New Roman"/>
          </w:rPr>
          <w:t>.</w:t>
        </w:r>
      </w:ins>
      <w:ins w:id="11" w:author="Michael Evans" w:date="2015-03-03T12:59:00Z">
        <w:r>
          <w:rPr>
            <w:rFonts w:ascii="Times New Roman" w:hAnsi="Times New Roman"/>
          </w:rPr>
          <w:br/>
        </w:r>
      </w:ins>
    </w:p>
    <w:p w14:paraId="0C7DAEE0" w14:textId="5FF4B2B2" w:rsidR="00342326" w:rsidRPr="0036117E" w:rsidRDefault="00655CF3" w:rsidP="00342326">
      <w:pPr>
        <w:pStyle w:val="ListParagraph"/>
        <w:numPr>
          <w:ilvl w:val="1"/>
          <w:numId w:val="15"/>
        </w:numPr>
        <w:rPr>
          <w:ins w:id="12" w:author="Michael Evans" w:date="2015-03-03T13:13:00Z"/>
          <w:rFonts w:ascii="Times New Roman" w:hAnsi="Times New Roman"/>
          <w:b/>
          <w:sz w:val="28"/>
          <w:rPrChange w:id="13" w:author="Michael Evans" w:date="2015-03-03T13:13:00Z">
            <w:rPr>
              <w:ins w:id="14" w:author="Michael Evans" w:date="2015-03-03T13:13:00Z"/>
              <w:rFonts w:ascii="Times New Roman" w:hAnsi="Times New Roman"/>
            </w:rPr>
          </w:rPrChange>
        </w:rPr>
      </w:pPr>
      <w:ins w:id="15" w:author="Michael Evans" w:date="2015-03-03T13:13:00Z">
        <w:r>
          <w:rPr>
            <w:rFonts w:ascii="Times New Roman" w:hAnsi="Times New Roman"/>
          </w:rPr>
          <w:t>Add 100 mL of distilled water to a 600 mL beaker.</w:t>
        </w:r>
        <w:r w:rsidR="0036117E">
          <w:rPr>
            <w:rFonts w:ascii="Times New Roman" w:hAnsi="Times New Roman"/>
          </w:rPr>
          <w:br/>
        </w:r>
      </w:ins>
    </w:p>
    <w:p w14:paraId="3AF83ACE" w14:textId="69BE7318" w:rsidR="0036117E" w:rsidRPr="00CC2694" w:rsidRDefault="0036117E" w:rsidP="00342326">
      <w:pPr>
        <w:pStyle w:val="ListParagraph"/>
        <w:numPr>
          <w:ilvl w:val="1"/>
          <w:numId w:val="15"/>
        </w:numPr>
        <w:rPr>
          <w:ins w:id="16" w:author="Michael Evans" w:date="2015-03-03T13:14:00Z"/>
          <w:rFonts w:ascii="Times New Roman" w:hAnsi="Times New Roman"/>
          <w:b/>
          <w:sz w:val="28"/>
          <w:rPrChange w:id="17" w:author="Michael Evans" w:date="2015-03-03T13:14:00Z">
            <w:rPr>
              <w:ins w:id="18" w:author="Michael Evans" w:date="2015-03-03T13:14:00Z"/>
              <w:rFonts w:ascii="Times New Roman" w:hAnsi="Times New Roman"/>
            </w:rPr>
          </w:rPrChange>
        </w:rPr>
      </w:pPr>
      <w:ins w:id="19" w:author="Michael Evans" w:date="2015-03-03T13:13:00Z">
        <w:r>
          <w:rPr>
            <w:rFonts w:ascii="Times New Roman" w:hAnsi="Times New Roman"/>
          </w:rPr>
          <w:t>Add 220 g of sucrose to the beaker.</w:t>
        </w:r>
      </w:ins>
      <w:ins w:id="20" w:author="Michael Evans" w:date="2015-03-03T13:14:00Z">
        <w:r w:rsidR="00CC2694">
          <w:rPr>
            <w:rFonts w:ascii="Times New Roman" w:hAnsi="Times New Roman"/>
          </w:rPr>
          <w:br/>
        </w:r>
      </w:ins>
    </w:p>
    <w:p w14:paraId="3D5B1196" w14:textId="6257ACFD" w:rsidR="00CC2694" w:rsidRPr="00A46A93" w:rsidRDefault="00CC2694" w:rsidP="00342326">
      <w:pPr>
        <w:pStyle w:val="ListParagraph"/>
        <w:numPr>
          <w:ilvl w:val="1"/>
          <w:numId w:val="15"/>
        </w:numPr>
        <w:rPr>
          <w:ins w:id="21" w:author="Michael Evans" w:date="2015-03-03T13:14:00Z"/>
          <w:rFonts w:ascii="Times New Roman" w:hAnsi="Times New Roman"/>
          <w:b/>
          <w:sz w:val="28"/>
          <w:rPrChange w:id="22" w:author="Michael Evans" w:date="2015-03-03T13:14:00Z">
            <w:rPr>
              <w:ins w:id="23" w:author="Michael Evans" w:date="2015-03-03T13:14:00Z"/>
              <w:rFonts w:ascii="Times New Roman" w:hAnsi="Times New Roman"/>
            </w:rPr>
          </w:rPrChange>
        </w:rPr>
      </w:pPr>
      <w:ins w:id="24" w:author="Michael Evans" w:date="2015-03-03T13:14:00Z">
        <w:r>
          <w:rPr>
            <w:rFonts w:ascii="Times New Roman" w:hAnsi="Times New Roman"/>
          </w:rPr>
          <w:t>Place a magnetic stir bar in the beaker and allow the mixture to stir for 15 min</w:t>
        </w:r>
        <w:del w:id="25" w:author="Jacob Roundy" w:date="2015-03-05T11:27:00Z">
          <w:r w:rsidDel="00D370B7">
            <w:rPr>
              <w:rFonts w:ascii="Times New Roman" w:hAnsi="Times New Roman"/>
            </w:rPr>
            <w:delText>utes</w:delText>
          </w:r>
        </w:del>
        <w:r>
          <w:rPr>
            <w:rFonts w:ascii="Times New Roman" w:hAnsi="Times New Roman"/>
          </w:rPr>
          <w:t>.</w:t>
        </w:r>
        <w:r w:rsidR="00A46A93">
          <w:rPr>
            <w:rFonts w:ascii="Times New Roman" w:hAnsi="Times New Roman"/>
          </w:rPr>
          <w:br/>
        </w:r>
      </w:ins>
    </w:p>
    <w:p w14:paraId="5C451C33" w14:textId="06C4488F" w:rsidR="00A46A93" w:rsidRPr="00AA1F2A" w:rsidRDefault="00A46A93" w:rsidP="00342326">
      <w:pPr>
        <w:pStyle w:val="ListParagraph"/>
        <w:numPr>
          <w:ilvl w:val="1"/>
          <w:numId w:val="15"/>
        </w:numPr>
        <w:rPr>
          <w:ins w:id="26" w:author="Michael Evans" w:date="2015-03-03T13:14:00Z"/>
          <w:rFonts w:ascii="Times New Roman" w:hAnsi="Times New Roman"/>
          <w:b/>
          <w:sz w:val="28"/>
          <w:rPrChange w:id="27" w:author="Michael Evans" w:date="2015-03-03T13:14:00Z">
            <w:rPr>
              <w:ins w:id="28" w:author="Michael Evans" w:date="2015-03-03T13:14:00Z"/>
              <w:rFonts w:ascii="Times New Roman" w:hAnsi="Times New Roman"/>
            </w:rPr>
          </w:rPrChange>
        </w:rPr>
      </w:pPr>
      <w:ins w:id="29" w:author="Michael Evans" w:date="2015-03-03T13:14:00Z">
        <w:r>
          <w:rPr>
            <w:rFonts w:ascii="Times New Roman" w:hAnsi="Times New Roman"/>
          </w:rPr>
          <w:t>Examine the mixture: not all of the sucrose has dissolved.</w:t>
        </w:r>
        <w:r w:rsidR="002E5980">
          <w:rPr>
            <w:rFonts w:ascii="Times New Roman" w:hAnsi="Times New Roman"/>
          </w:rPr>
          <w:t xml:space="preserve"> Heat the mixture to 50 ºC and stir for </w:t>
        </w:r>
      </w:ins>
      <w:ins w:id="30" w:author="Jacob Roundy" w:date="2015-03-05T11:28:00Z">
        <w:r w:rsidR="00D370B7">
          <w:rPr>
            <w:rFonts w:ascii="Times New Roman" w:hAnsi="Times New Roman"/>
          </w:rPr>
          <w:t xml:space="preserve">an additional </w:t>
        </w:r>
      </w:ins>
      <w:ins w:id="31" w:author="Michael Evans" w:date="2015-03-03T13:14:00Z">
        <w:r w:rsidR="002E5980">
          <w:rPr>
            <w:rFonts w:ascii="Times New Roman" w:hAnsi="Times New Roman"/>
          </w:rPr>
          <w:t xml:space="preserve">10 </w:t>
        </w:r>
        <w:del w:id="32" w:author="Jacob Roundy" w:date="2015-03-05T11:28:00Z">
          <w:r w:rsidR="002E5980" w:rsidDel="00D370B7">
            <w:rPr>
              <w:rFonts w:ascii="Times New Roman" w:hAnsi="Times New Roman"/>
            </w:rPr>
            <w:delText xml:space="preserve">additional </w:delText>
          </w:r>
        </w:del>
        <w:r w:rsidR="002E5980">
          <w:rPr>
            <w:rFonts w:ascii="Times New Roman" w:hAnsi="Times New Roman"/>
          </w:rPr>
          <w:t>min</w:t>
        </w:r>
        <w:del w:id="33" w:author="Jacob Roundy" w:date="2015-03-05T11:28:00Z">
          <w:r w:rsidR="002E5980" w:rsidDel="00D370B7">
            <w:rPr>
              <w:rFonts w:ascii="Times New Roman" w:hAnsi="Times New Roman"/>
            </w:rPr>
            <w:delText>utes</w:delText>
          </w:r>
        </w:del>
        <w:r w:rsidR="002E5980">
          <w:rPr>
            <w:rFonts w:ascii="Times New Roman" w:hAnsi="Times New Roman"/>
          </w:rPr>
          <w:t>.</w:t>
        </w:r>
        <w:r w:rsidR="00AA1F2A">
          <w:rPr>
            <w:rFonts w:ascii="Times New Roman" w:hAnsi="Times New Roman"/>
          </w:rPr>
          <w:br/>
        </w:r>
      </w:ins>
    </w:p>
    <w:p w14:paraId="35593ED3" w14:textId="5E2D231A" w:rsidR="00AA1F2A" w:rsidRPr="008245F7" w:rsidRDefault="00337ED2" w:rsidP="00342326">
      <w:pPr>
        <w:pStyle w:val="ListParagraph"/>
        <w:numPr>
          <w:ilvl w:val="1"/>
          <w:numId w:val="15"/>
        </w:numPr>
        <w:rPr>
          <w:ins w:id="34" w:author="Michael Evans" w:date="2015-03-03T13:15:00Z"/>
          <w:rFonts w:ascii="Times New Roman" w:hAnsi="Times New Roman"/>
          <w:b/>
          <w:sz w:val="28"/>
          <w:rPrChange w:id="35" w:author="Michael Evans" w:date="2015-03-03T13:15:00Z">
            <w:rPr>
              <w:ins w:id="36" w:author="Michael Evans" w:date="2015-03-03T13:15:00Z"/>
              <w:rFonts w:ascii="Times New Roman" w:hAnsi="Times New Roman"/>
            </w:rPr>
          </w:rPrChange>
        </w:rPr>
      </w:pPr>
      <w:ins w:id="37" w:author="Michael Evans" w:date="2015-03-03T13:14:00Z">
        <w:r>
          <w:rPr>
            <w:rFonts w:ascii="Times New Roman" w:hAnsi="Times New Roman"/>
          </w:rPr>
          <w:t>Examine the mixture: all of the sucrose has dissolved at 50 ºC.</w:t>
        </w:r>
      </w:ins>
      <w:ins w:id="38" w:author="Michael Evans" w:date="2015-03-03T13:15:00Z">
        <w:r w:rsidR="008245F7">
          <w:rPr>
            <w:rFonts w:ascii="Times New Roman" w:hAnsi="Times New Roman"/>
          </w:rPr>
          <w:br/>
        </w:r>
      </w:ins>
    </w:p>
    <w:p w14:paraId="66C63D5E" w14:textId="7405FF00" w:rsidR="008245F7" w:rsidRPr="00F31C4C" w:rsidRDefault="008245F7" w:rsidP="00342326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ins w:id="39" w:author="Michael Evans" w:date="2015-03-03T13:15:00Z">
        <w:r>
          <w:rPr>
            <w:rFonts w:ascii="Times New Roman" w:hAnsi="Times New Roman"/>
          </w:rPr>
          <w:t>Allow the solution to cool to room temperature.</w:t>
        </w:r>
        <w:r w:rsidR="00241259">
          <w:rPr>
            <w:rFonts w:ascii="Times New Roman" w:hAnsi="Times New Roman"/>
          </w:rPr>
          <w:t xml:space="preserve"> Examine the solution: the additional sucrose that dissolved at 50 ºC remains dissolved at room temperature. The solution at room temperature is supersaturated.</w:t>
        </w:r>
      </w:ins>
    </w:p>
    <w:p w14:paraId="2BFE6B80" w14:textId="77777777" w:rsidR="00ED4934" w:rsidRPr="007D5D1B" w:rsidRDefault="00ED4934" w:rsidP="00842D81">
      <w:pPr>
        <w:pStyle w:val="ListParagraph"/>
        <w:ind w:left="792"/>
        <w:rPr>
          <w:rFonts w:ascii="Times New Roman" w:hAnsi="Times New Roman"/>
          <w:b/>
          <w:sz w:val="28"/>
        </w:rPr>
      </w:pPr>
    </w:p>
    <w:p w14:paraId="67728775" w14:textId="332056C4" w:rsidR="00B93C2B" w:rsidRDefault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Results</w:t>
      </w:r>
      <w:r w:rsidR="00710769" w:rsidRPr="00710769">
        <w:rPr>
          <w:rFonts w:ascii="Times New Roman" w:hAnsi="Times New Roman"/>
          <w:b/>
          <w:sz w:val="28"/>
        </w:rPr>
        <w:br/>
      </w:r>
      <w:del w:id="40" w:author="Michael Evans" w:date="2015-03-03T15:37:00Z">
        <w:r w:rsidR="007D5D1B" w:rsidDel="004A57A5">
          <w:rPr>
            <w:rFonts w:ascii="Times New Roman" w:hAnsi="Times New Roman"/>
          </w:rPr>
          <w:delText>The procedure outlined</w:delText>
        </w:r>
      </w:del>
      <w:ins w:id="41" w:author="Michael Evans" w:date="2015-03-03T15:37:00Z">
        <w:r w:rsidR="004A57A5">
          <w:rPr>
            <w:rFonts w:ascii="Times New Roman" w:hAnsi="Times New Roman"/>
          </w:rPr>
          <w:t xml:space="preserve">Procedure </w:t>
        </w:r>
      </w:ins>
      <w:ins w:id="42" w:author="Jacob Roundy" w:date="2015-03-05T11:29:00Z">
        <w:r w:rsidR="00D370B7">
          <w:rPr>
            <w:rFonts w:ascii="Times New Roman" w:hAnsi="Times New Roman"/>
          </w:rPr>
          <w:t xml:space="preserve">step </w:t>
        </w:r>
      </w:ins>
      <w:ins w:id="43" w:author="Michael Evans" w:date="2015-03-03T15:37:00Z">
        <w:r w:rsidR="004A57A5">
          <w:rPr>
            <w:rFonts w:ascii="Times New Roman" w:hAnsi="Times New Roman"/>
          </w:rPr>
          <w:t>1</w:t>
        </w:r>
      </w:ins>
      <w:r w:rsidR="007D5D1B">
        <w:rPr>
          <w:rFonts w:ascii="Times New Roman" w:hAnsi="Times New Roman"/>
        </w:rPr>
        <w:t xml:space="preserve"> affords 100</w:t>
      </w:r>
      <w:r w:rsidR="001B1620">
        <w:rPr>
          <w:rFonts w:ascii="Times New Roman" w:hAnsi="Times New Roman"/>
        </w:rPr>
        <w:t>.</w:t>
      </w:r>
      <w:r w:rsidR="007D5D1B">
        <w:rPr>
          <w:rFonts w:ascii="Times New Roman" w:hAnsi="Times New Roman"/>
        </w:rPr>
        <w:t xml:space="preserve"> mL (±0.2 mL) of a 0.0100 </w:t>
      </w:r>
      <w:r w:rsidR="007D5D1B" w:rsidRPr="00F76179">
        <w:rPr>
          <w:rFonts w:ascii="Times New Roman" w:hAnsi="Times New Roman"/>
          <w:smallCaps/>
        </w:rPr>
        <w:t>m</w:t>
      </w:r>
      <w:r w:rsidR="007D5D1B">
        <w:rPr>
          <w:rFonts w:ascii="Times New Roman" w:hAnsi="Times New Roman"/>
        </w:rPr>
        <w:t xml:space="preserve"> sucrose solution.</w:t>
      </w:r>
      <w:r w:rsidR="006E4487">
        <w:rPr>
          <w:rFonts w:ascii="Times New Roman" w:hAnsi="Times New Roman"/>
        </w:rPr>
        <w:t xml:space="preserve"> </w:t>
      </w:r>
      <w:r w:rsidR="00B37A3C">
        <w:rPr>
          <w:rFonts w:ascii="Times New Roman" w:hAnsi="Times New Roman"/>
        </w:rPr>
        <w:t>To convert to measures of concentration other than molarity, determine the mass of water used to prepare the solution.</w:t>
      </w:r>
      <w:r w:rsidR="007C1367">
        <w:rPr>
          <w:rFonts w:ascii="Times New Roman" w:hAnsi="Times New Roman"/>
        </w:rPr>
        <w:t xml:space="preserve"> Although this can be measured accurately, in the absence of a measurement </w:t>
      </w:r>
      <w:r w:rsidR="004F5306">
        <w:rPr>
          <w:rFonts w:ascii="Times New Roman" w:hAnsi="Times New Roman"/>
        </w:rPr>
        <w:t>it</w:t>
      </w:r>
      <w:r w:rsidR="007C1367">
        <w:rPr>
          <w:rFonts w:ascii="Times New Roman" w:hAnsi="Times New Roman"/>
        </w:rPr>
        <w:t xml:space="preserve"> can</w:t>
      </w:r>
      <w:r w:rsidR="004F5306">
        <w:rPr>
          <w:rFonts w:ascii="Times New Roman" w:hAnsi="Times New Roman"/>
        </w:rPr>
        <w:t xml:space="preserve"> be</w:t>
      </w:r>
      <w:r w:rsidR="007C1367">
        <w:rPr>
          <w:rFonts w:ascii="Times New Roman" w:hAnsi="Times New Roman"/>
        </w:rPr>
        <w:t xml:space="preserve"> assume</w:t>
      </w:r>
      <w:r w:rsidR="004F5306">
        <w:rPr>
          <w:rFonts w:ascii="Times New Roman" w:hAnsi="Times New Roman"/>
        </w:rPr>
        <w:t>d</w:t>
      </w:r>
      <w:r w:rsidR="007C1367">
        <w:rPr>
          <w:rFonts w:ascii="Times New Roman" w:hAnsi="Times New Roman"/>
        </w:rPr>
        <w:t xml:space="preserve"> that the volume of dissolved solute particles </w:t>
      </w:r>
      <w:r w:rsidR="0067110E">
        <w:rPr>
          <w:rFonts w:ascii="Times New Roman" w:hAnsi="Times New Roman"/>
        </w:rPr>
        <w:t>is negligible (i.e. the volume of water used was 100</w:t>
      </w:r>
      <w:r w:rsidR="001B1620">
        <w:rPr>
          <w:rFonts w:ascii="Times New Roman" w:hAnsi="Times New Roman"/>
        </w:rPr>
        <w:t>.</w:t>
      </w:r>
      <w:r w:rsidR="0067110E">
        <w:rPr>
          <w:rFonts w:ascii="Times New Roman" w:hAnsi="Times New Roman"/>
        </w:rPr>
        <w:t xml:space="preserve"> mL).</w:t>
      </w:r>
      <w:r w:rsidR="001B1620">
        <w:rPr>
          <w:rFonts w:ascii="Times New Roman" w:hAnsi="Times New Roman"/>
        </w:rPr>
        <w:t xml:space="preserve"> </w:t>
      </w:r>
      <w:r w:rsidR="007B6779">
        <w:rPr>
          <w:rFonts w:ascii="Times New Roman" w:hAnsi="Times New Roman"/>
        </w:rPr>
        <w:t>Using the density of water</w:t>
      </w:r>
      <w:r w:rsidR="00987E21">
        <w:rPr>
          <w:rFonts w:ascii="Times New Roman" w:hAnsi="Times New Roman"/>
        </w:rPr>
        <w:t>…</w:t>
      </w:r>
    </w:p>
    <w:p w14:paraId="0482B8CE" w14:textId="2A833018" w:rsidR="009C7CA4" w:rsidRDefault="009C7CA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70BB0E50" wp14:editId="274C05B1">
            <wp:extent cx="1859280" cy="386080"/>
            <wp:effectExtent l="0" t="0" r="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9299" w14:textId="2DEC3287" w:rsidR="00A057E8" w:rsidRDefault="00A057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molality of sucrose in this solution is thus</w:t>
      </w:r>
      <w:r w:rsidR="00930782">
        <w:rPr>
          <w:rFonts w:ascii="Times New Roman" w:hAnsi="Times New Roman" w:cs="Times New Roman"/>
        </w:rPr>
        <w:t>:</w:t>
      </w:r>
    </w:p>
    <w:p w14:paraId="00F6913D" w14:textId="18B464AA" w:rsidR="00A81CEE" w:rsidRDefault="00A81C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EED5C72" wp14:editId="1CC04F71">
            <wp:extent cx="1920240" cy="355600"/>
            <wp:effectExtent l="0" t="0" r="1016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11216" w14:textId="4CC147CC" w:rsidR="00003141" w:rsidRDefault="00D97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parts by mass of sucrose is equal to</w:t>
      </w:r>
      <w:r w:rsidR="00930782">
        <w:rPr>
          <w:rFonts w:ascii="Times New Roman" w:hAnsi="Times New Roman" w:cs="Times New Roman"/>
        </w:rPr>
        <w:t>:</w:t>
      </w:r>
    </w:p>
    <w:p w14:paraId="3F338A54" w14:textId="3C48A0BD" w:rsidR="009A64B2" w:rsidRDefault="00F332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BDD88CD" wp14:editId="3A57258F">
            <wp:extent cx="1991360" cy="355600"/>
            <wp:effectExtent l="0" t="0" r="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537DF" w14:textId="77777777" w:rsidR="005446D9" w:rsidRDefault="005446D9" w:rsidP="005446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mole fraction of sucrose can be calculated by determining the number of moles in 100. </w:t>
      </w:r>
      <w:proofErr w:type="gramStart"/>
      <w:r>
        <w:rPr>
          <w:rFonts w:ascii="Times New Roman" w:hAnsi="Times New Roman" w:cs="Times New Roman"/>
        </w:rPr>
        <w:t>g</w:t>
      </w:r>
      <w:proofErr w:type="gramEnd"/>
      <w:r>
        <w:rPr>
          <w:rFonts w:ascii="Times New Roman" w:hAnsi="Times New Roman" w:cs="Times New Roman"/>
        </w:rPr>
        <w:t xml:space="preserve"> of water and dividing the amount of sucrose by the total</w:t>
      </w:r>
      <w:r w:rsidRPr="004C1E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amount of particles in the solution.</w:t>
      </w:r>
    </w:p>
    <w:p w14:paraId="3A67C102" w14:textId="3F822C8E" w:rsidR="00EB1EDD" w:rsidRDefault="005446D9">
      <w:pPr>
        <w:rPr>
          <w:ins w:id="44" w:author="Michael Evans" w:date="2015-03-03T15:37:00Z"/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CFAF82D" wp14:editId="430FDD98">
            <wp:extent cx="2489200" cy="762000"/>
            <wp:effectExtent l="0" t="0" r="0" b="0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77AD0" w14:textId="0DF40E23" w:rsidR="00564002" w:rsidRPr="00D93B74" w:rsidRDefault="00564002">
      <w:pPr>
        <w:rPr>
          <w:rFonts w:ascii="Times New Roman" w:hAnsi="Times New Roman" w:cs="Times New Roman"/>
        </w:rPr>
      </w:pPr>
      <w:ins w:id="45" w:author="Michael Evans" w:date="2015-03-03T15:38:00Z">
        <w:r>
          <w:rPr>
            <w:rFonts w:ascii="Times New Roman" w:hAnsi="Times New Roman" w:cs="Times New Roman"/>
          </w:rPr>
          <w:t xml:space="preserve">Procedure </w:t>
        </w:r>
      </w:ins>
      <w:ins w:id="46" w:author="Jacob Roundy" w:date="2015-03-05T11:30:00Z">
        <w:r w:rsidR="00F145B1">
          <w:rPr>
            <w:rFonts w:ascii="Times New Roman" w:hAnsi="Times New Roman" w:cs="Times New Roman"/>
          </w:rPr>
          <w:t xml:space="preserve">step </w:t>
        </w:r>
      </w:ins>
      <w:ins w:id="47" w:author="Michael Evans" w:date="2015-03-03T15:38:00Z">
        <w:r>
          <w:rPr>
            <w:rFonts w:ascii="Times New Roman" w:hAnsi="Times New Roman" w:cs="Times New Roman"/>
          </w:rPr>
          <w:t xml:space="preserve">2 illustrates that the solubility of sucrose in water is temperature dependent. Upon heating, undissolved sucrose resting in a saturated solution dissolves, forming a saturated solution of higher concentration at higher </w:t>
        </w:r>
      </w:ins>
      <w:ins w:id="48" w:author="Michael Evans" w:date="2015-03-03T15:39:00Z">
        <w:r>
          <w:rPr>
            <w:rFonts w:ascii="Times New Roman" w:hAnsi="Times New Roman" w:cs="Times New Roman"/>
          </w:rPr>
          <w:t>temperature</w:t>
        </w:r>
      </w:ins>
      <w:ins w:id="49" w:author="Michael Evans" w:date="2015-03-03T15:38:00Z">
        <w:r>
          <w:rPr>
            <w:rFonts w:ascii="Times New Roman" w:hAnsi="Times New Roman" w:cs="Times New Roman"/>
          </w:rPr>
          <w:t>.</w:t>
        </w:r>
      </w:ins>
      <w:ins w:id="50" w:author="Michael Evans" w:date="2015-03-03T15:39:00Z">
        <w:r w:rsidR="00EA0947">
          <w:rPr>
            <w:rFonts w:ascii="Times New Roman" w:hAnsi="Times New Roman" w:cs="Times New Roman"/>
          </w:rPr>
          <w:t xml:space="preserve"> When this solution cools, sucrose does not precipitate out of the solution.</w:t>
        </w:r>
      </w:ins>
      <w:ins w:id="51" w:author="Michael Evans" w:date="2015-03-03T15:40:00Z">
        <w:r w:rsidR="00D93B74">
          <w:rPr>
            <w:rFonts w:ascii="Times New Roman" w:hAnsi="Times New Roman" w:cs="Times New Roman"/>
          </w:rPr>
          <w:t xml:space="preserve"> The resulting cooled solution is supersaturated with sucrose.</w:t>
        </w:r>
      </w:ins>
    </w:p>
    <w:p w14:paraId="5A6EDC53" w14:textId="77777777" w:rsidR="00ED4934" w:rsidRDefault="00ED4934">
      <w:pPr>
        <w:rPr>
          <w:rFonts w:ascii="Times New Roman" w:hAnsi="Times New Roman"/>
          <w:b/>
          <w:sz w:val="28"/>
        </w:rPr>
      </w:pPr>
    </w:p>
    <w:p w14:paraId="449A7B3D" w14:textId="208D434F" w:rsidR="0031638B" w:rsidRDefault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Applications</w:t>
      </w:r>
      <w:r w:rsidR="00710769" w:rsidRPr="00710769">
        <w:rPr>
          <w:rFonts w:ascii="Times New Roman" w:hAnsi="Times New Roman"/>
          <w:b/>
          <w:sz w:val="28"/>
        </w:rPr>
        <w:br/>
      </w:r>
      <w:r w:rsidR="00E17816">
        <w:rPr>
          <w:rFonts w:ascii="Times New Roman" w:hAnsi="Times New Roman"/>
        </w:rPr>
        <w:t>Solid-liquid solutions are ubiquitous in chemistry.</w:t>
      </w:r>
      <w:r w:rsidR="00B93A7F">
        <w:rPr>
          <w:rFonts w:ascii="Times New Roman" w:hAnsi="Times New Roman"/>
        </w:rPr>
        <w:t xml:space="preserve"> Most chemical reactions are run in solution </w:t>
      </w:r>
      <w:r w:rsidR="00C557A6">
        <w:rPr>
          <w:rFonts w:ascii="Times New Roman" w:hAnsi="Times New Roman"/>
        </w:rPr>
        <w:t xml:space="preserve">because </w:t>
      </w:r>
      <w:r w:rsidR="0031081E">
        <w:rPr>
          <w:rFonts w:ascii="Times New Roman" w:hAnsi="Times New Roman"/>
        </w:rPr>
        <w:t>dissolved solutes</w:t>
      </w:r>
      <w:r w:rsidR="003B376B">
        <w:rPr>
          <w:rFonts w:ascii="Times New Roman" w:hAnsi="Times New Roman"/>
        </w:rPr>
        <w:t xml:space="preserve"> are mobile enough</w:t>
      </w:r>
      <w:r w:rsidR="00C557A6">
        <w:rPr>
          <w:rFonts w:ascii="Times New Roman" w:hAnsi="Times New Roman"/>
        </w:rPr>
        <w:t xml:space="preserve"> to rapidly mix and bump into one another.</w:t>
      </w:r>
      <w:r w:rsidR="001820AD">
        <w:rPr>
          <w:rFonts w:ascii="Times New Roman" w:hAnsi="Times New Roman"/>
        </w:rPr>
        <w:t xml:space="preserve"> Solutions can also be used to store small amounts of solutes</w:t>
      </w:r>
      <w:r w:rsidR="00C557A6">
        <w:rPr>
          <w:rFonts w:ascii="Times New Roman" w:hAnsi="Times New Roman"/>
        </w:rPr>
        <w:t xml:space="preserve"> </w:t>
      </w:r>
      <w:r w:rsidR="001820AD">
        <w:rPr>
          <w:rFonts w:ascii="Times New Roman" w:hAnsi="Times New Roman"/>
        </w:rPr>
        <w:t>in macroscopic</w:t>
      </w:r>
      <w:r w:rsidR="00850C84">
        <w:rPr>
          <w:rFonts w:ascii="Times New Roman" w:hAnsi="Times New Roman"/>
        </w:rPr>
        <w:t xml:space="preserve"> and</w:t>
      </w:r>
      <w:r w:rsidR="001820AD">
        <w:rPr>
          <w:rFonts w:ascii="Times New Roman" w:hAnsi="Times New Roman"/>
        </w:rPr>
        <w:t xml:space="preserve"> easily handled volumes.</w:t>
      </w:r>
      <w:r w:rsidR="006E4D4C">
        <w:rPr>
          <w:rFonts w:ascii="Times New Roman" w:hAnsi="Times New Roman"/>
        </w:rPr>
        <w:t xml:space="preserve"> Solutions exhibit some interesting physical properties </w:t>
      </w:r>
      <w:r w:rsidR="008E1AEC">
        <w:rPr>
          <w:rFonts w:ascii="Times New Roman" w:hAnsi="Times New Roman"/>
        </w:rPr>
        <w:t xml:space="preserve">called </w:t>
      </w:r>
      <w:r w:rsidR="008E1AEC" w:rsidRPr="00842D81">
        <w:rPr>
          <w:rFonts w:ascii="Times New Roman" w:hAnsi="Times New Roman"/>
        </w:rPr>
        <w:t>colligative properties</w:t>
      </w:r>
      <w:r w:rsidR="008E1AEC">
        <w:rPr>
          <w:rFonts w:ascii="Times New Roman" w:hAnsi="Times New Roman"/>
        </w:rPr>
        <w:t xml:space="preserve"> that can be attributed to the entropic effects of dissolving a solute in a solvent.</w:t>
      </w:r>
    </w:p>
    <w:p w14:paraId="056BF8C8" w14:textId="1D668281" w:rsidR="00557F4A" w:rsidRDefault="00557F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One may wonder why so many different measures of </w:t>
      </w:r>
      <w:r w:rsidR="000A2BB6">
        <w:rPr>
          <w:rFonts w:ascii="Times New Roman" w:hAnsi="Times New Roman"/>
        </w:rPr>
        <w:t xml:space="preserve">solution </w:t>
      </w:r>
      <w:r>
        <w:rPr>
          <w:rFonts w:ascii="Times New Roman" w:hAnsi="Times New Roman"/>
        </w:rPr>
        <w:t>concentration exist.</w:t>
      </w:r>
      <w:r w:rsidR="00E649A5">
        <w:rPr>
          <w:rFonts w:ascii="Times New Roman" w:hAnsi="Times New Roman"/>
        </w:rPr>
        <w:t xml:space="preserve"> The answer lies in the many applications of solutions and the many orders of magnitude over which concentrations span.</w:t>
      </w:r>
      <w:r w:rsidR="004A5355">
        <w:rPr>
          <w:rFonts w:ascii="Times New Roman" w:hAnsi="Times New Roman"/>
        </w:rPr>
        <w:t xml:space="preserve"> </w:t>
      </w:r>
      <w:r w:rsidR="00B34089">
        <w:rPr>
          <w:rFonts w:ascii="Times New Roman" w:hAnsi="Times New Roman"/>
        </w:rPr>
        <w:t xml:space="preserve">In </w:t>
      </w:r>
      <w:r w:rsidR="00BA36B9">
        <w:rPr>
          <w:rFonts w:ascii="Times New Roman" w:hAnsi="Times New Roman"/>
        </w:rPr>
        <w:t xml:space="preserve">samples of water from the environment, for example, concentrations of metal ions </w:t>
      </w:r>
      <w:r w:rsidR="00EB1E2F">
        <w:rPr>
          <w:rFonts w:ascii="Times New Roman" w:hAnsi="Times New Roman"/>
        </w:rPr>
        <w:t>can be in the r</w:t>
      </w:r>
      <w:r w:rsidR="00D16301">
        <w:rPr>
          <w:rFonts w:ascii="Times New Roman" w:hAnsi="Times New Roman"/>
        </w:rPr>
        <w:t xml:space="preserve">ange of a few parts per million—it is impractical </w:t>
      </w:r>
      <w:r w:rsidR="001F6714">
        <w:rPr>
          <w:rFonts w:ascii="Times New Roman" w:hAnsi="Times New Roman"/>
        </w:rPr>
        <w:t xml:space="preserve">and potentially misleading </w:t>
      </w:r>
      <w:r w:rsidR="00D16301">
        <w:rPr>
          <w:rFonts w:ascii="Times New Roman" w:hAnsi="Times New Roman"/>
        </w:rPr>
        <w:t xml:space="preserve">to express this </w:t>
      </w:r>
      <w:r w:rsidR="00B91C37">
        <w:rPr>
          <w:rFonts w:ascii="Times New Roman" w:hAnsi="Times New Roman"/>
        </w:rPr>
        <w:t xml:space="preserve">tiny </w:t>
      </w:r>
      <w:r w:rsidR="00D16301">
        <w:rPr>
          <w:rFonts w:ascii="Times New Roman" w:hAnsi="Times New Roman"/>
        </w:rPr>
        <w:t>concentration as a molarity</w:t>
      </w:r>
      <w:r w:rsidR="00171C67">
        <w:rPr>
          <w:rFonts w:ascii="Times New Roman" w:hAnsi="Times New Roman"/>
        </w:rPr>
        <w:t xml:space="preserve"> or mole fraction.</w:t>
      </w:r>
      <w:r w:rsidR="001C1F79">
        <w:rPr>
          <w:rFonts w:ascii="Times New Roman" w:hAnsi="Times New Roman"/>
        </w:rPr>
        <w:t xml:space="preserve"> Although molarity is a convenient measure of concentration for stoichiometry calculations involving chemical reactions, molality is more appropriate in studies of colligative properties.</w:t>
      </w:r>
    </w:p>
    <w:p w14:paraId="1635DC7B" w14:textId="0896054C" w:rsidR="002E16EC" w:rsidRPr="008E1AEC" w:rsidRDefault="006A524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Perfecting the technique of solution preparation is important</w:t>
      </w:r>
      <w:r w:rsidR="002643B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because in many contexts, precise knowledge of concentration is essential.</w:t>
      </w:r>
      <w:r w:rsidR="00E067F2">
        <w:rPr>
          <w:rFonts w:ascii="Times New Roman" w:hAnsi="Times New Roman"/>
        </w:rPr>
        <w:t xml:space="preserve"> When running a chemical reaction, for example, use of too much or too little </w:t>
      </w:r>
      <w:r w:rsidR="004923C6">
        <w:rPr>
          <w:rFonts w:ascii="Times New Roman" w:hAnsi="Times New Roman"/>
        </w:rPr>
        <w:t>solute</w:t>
      </w:r>
      <w:r w:rsidR="00E067F2">
        <w:rPr>
          <w:rFonts w:ascii="Times New Roman" w:hAnsi="Times New Roman"/>
        </w:rPr>
        <w:t xml:space="preserve"> could result in wasted reactants or low product yields.</w:t>
      </w:r>
      <w:r w:rsidR="009E04ED">
        <w:rPr>
          <w:rFonts w:ascii="Times New Roman" w:hAnsi="Times New Roman"/>
        </w:rPr>
        <w:t xml:space="preserve"> Studies of empirical relationships involving concentration, such as Beer’s law, depend on precisely known concentrations.</w:t>
      </w:r>
      <w:r w:rsidR="00CE3136">
        <w:rPr>
          <w:rFonts w:ascii="Times New Roman" w:hAnsi="Times New Roman"/>
        </w:rPr>
        <w:t xml:space="preserve"> Oftentimes, imprecision in solution concentrations leads directly to uncertainty in calculated values, such as reaction enthalpies.</w:t>
      </w:r>
      <w:r w:rsidR="00D4746E">
        <w:rPr>
          <w:rFonts w:ascii="Times New Roman" w:hAnsi="Times New Roman"/>
        </w:rPr>
        <w:t xml:space="preserve"> Although it is impossible to completely eliminate imprecision, the use of analytical techniques for solution making ensures that </w:t>
      </w:r>
      <w:r w:rsidR="001611BF">
        <w:rPr>
          <w:rFonts w:ascii="Times New Roman" w:hAnsi="Times New Roman"/>
        </w:rPr>
        <w:t>uncertainty</w:t>
      </w:r>
      <w:r w:rsidR="00D4746E">
        <w:rPr>
          <w:rFonts w:ascii="Times New Roman" w:hAnsi="Times New Roman"/>
        </w:rPr>
        <w:t xml:space="preserve"> is minimized.</w:t>
      </w:r>
    </w:p>
    <w:sectPr w:rsidR="002E16EC" w:rsidRPr="008E1AEC" w:rsidSect="0031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3BB"/>
    <w:multiLevelType w:val="hybridMultilevel"/>
    <w:tmpl w:val="C518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70376"/>
    <w:multiLevelType w:val="hybridMultilevel"/>
    <w:tmpl w:val="0FB63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365D17"/>
    <w:multiLevelType w:val="hybridMultilevel"/>
    <w:tmpl w:val="E6226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DF49EE"/>
    <w:multiLevelType w:val="hybridMultilevel"/>
    <w:tmpl w:val="DD54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54DA8"/>
    <w:multiLevelType w:val="multilevel"/>
    <w:tmpl w:val="DE6EB47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B7D6D89"/>
    <w:multiLevelType w:val="multilevel"/>
    <w:tmpl w:val="AFD2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49CC50F0"/>
    <w:multiLevelType w:val="hybridMultilevel"/>
    <w:tmpl w:val="9C0ABA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8939F4"/>
    <w:multiLevelType w:val="multilevel"/>
    <w:tmpl w:val="5BC8A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4DB55BD8"/>
    <w:multiLevelType w:val="multilevel"/>
    <w:tmpl w:val="034C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54CC3"/>
    <w:multiLevelType w:val="hybridMultilevel"/>
    <w:tmpl w:val="0F9E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C3D82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5AB22EE6"/>
    <w:multiLevelType w:val="hybridMultilevel"/>
    <w:tmpl w:val="B2FA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304B3"/>
    <w:multiLevelType w:val="hybridMultilevel"/>
    <w:tmpl w:val="C896B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DD5414"/>
    <w:multiLevelType w:val="hybridMultilevel"/>
    <w:tmpl w:val="995E32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12"/>
  </w:num>
  <w:num w:numId="6">
    <w:abstractNumId w:val="13"/>
  </w:num>
  <w:num w:numId="7">
    <w:abstractNumId w:val="2"/>
  </w:num>
  <w:num w:numId="8">
    <w:abstractNumId w:val="6"/>
  </w:num>
  <w:num w:numId="9">
    <w:abstractNumId w:val="1"/>
  </w:num>
  <w:num w:numId="10">
    <w:abstractNumId w:val="14"/>
  </w:num>
  <w:num w:numId="11">
    <w:abstractNumId w:val="8"/>
  </w:num>
  <w:num w:numId="12">
    <w:abstractNumId w:val="5"/>
  </w:num>
  <w:num w:numId="13">
    <w:abstractNumId w:val="7"/>
  </w:num>
  <w:num w:numId="14">
    <w:abstractNumId w:val="10"/>
  </w:num>
  <w:num w:numId="1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DC"/>
    <w:rsid w:val="00003141"/>
    <w:rsid w:val="0002217E"/>
    <w:rsid w:val="00092BBC"/>
    <w:rsid w:val="000A2BB6"/>
    <w:rsid w:val="000C05AC"/>
    <w:rsid w:val="000C4633"/>
    <w:rsid w:val="000D16DA"/>
    <w:rsid w:val="000E51FF"/>
    <w:rsid w:val="000F1DA5"/>
    <w:rsid w:val="000F333C"/>
    <w:rsid w:val="00121EAE"/>
    <w:rsid w:val="0012387D"/>
    <w:rsid w:val="0013720B"/>
    <w:rsid w:val="00137492"/>
    <w:rsid w:val="001454D5"/>
    <w:rsid w:val="0015423A"/>
    <w:rsid w:val="001611BF"/>
    <w:rsid w:val="00167A7D"/>
    <w:rsid w:val="001706B2"/>
    <w:rsid w:val="00171C67"/>
    <w:rsid w:val="00181366"/>
    <w:rsid w:val="001820AD"/>
    <w:rsid w:val="00187793"/>
    <w:rsid w:val="001B1620"/>
    <w:rsid w:val="001C1F79"/>
    <w:rsid w:val="001D4258"/>
    <w:rsid w:val="001D7CE0"/>
    <w:rsid w:val="001E04C4"/>
    <w:rsid w:val="001E58ED"/>
    <w:rsid w:val="001F2725"/>
    <w:rsid w:val="001F6714"/>
    <w:rsid w:val="00215808"/>
    <w:rsid w:val="002215A2"/>
    <w:rsid w:val="00235D49"/>
    <w:rsid w:val="00241259"/>
    <w:rsid w:val="002561E8"/>
    <w:rsid w:val="002643B0"/>
    <w:rsid w:val="00277077"/>
    <w:rsid w:val="002805A6"/>
    <w:rsid w:val="002825ED"/>
    <w:rsid w:val="002B78CF"/>
    <w:rsid w:val="002C1168"/>
    <w:rsid w:val="002C6242"/>
    <w:rsid w:val="002D02B9"/>
    <w:rsid w:val="002D13EC"/>
    <w:rsid w:val="002E16EC"/>
    <w:rsid w:val="002E5980"/>
    <w:rsid w:val="002F2504"/>
    <w:rsid w:val="00304083"/>
    <w:rsid w:val="0031081E"/>
    <w:rsid w:val="003152D2"/>
    <w:rsid w:val="0031638B"/>
    <w:rsid w:val="00333C33"/>
    <w:rsid w:val="00337ED2"/>
    <w:rsid w:val="00340A74"/>
    <w:rsid w:val="00342326"/>
    <w:rsid w:val="0036117E"/>
    <w:rsid w:val="0038265D"/>
    <w:rsid w:val="003A163D"/>
    <w:rsid w:val="003B1421"/>
    <w:rsid w:val="003B19A8"/>
    <w:rsid w:val="003B376B"/>
    <w:rsid w:val="003E55C2"/>
    <w:rsid w:val="003E6539"/>
    <w:rsid w:val="003F006A"/>
    <w:rsid w:val="003F1CCA"/>
    <w:rsid w:val="00400ABC"/>
    <w:rsid w:val="00407C15"/>
    <w:rsid w:val="00427F22"/>
    <w:rsid w:val="004361C6"/>
    <w:rsid w:val="00447498"/>
    <w:rsid w:val="004923C6"/>
    <w:rsid w:val="004A5355"/>
    <w:rsid w:val="004A57A5"/>
    <w:rsid w:val="004B3C09"/>
    <w:rsid w:val="004C1E12"/>
    <w:rsid w:val="004C4211"/>
    <w:rsid w:val="004E3B6C"/>
    <w:rsid w:val="004F5306"/>
    <w:rsid w:val="004F79D1"/>
    <w:rsid w:val="00507D35"/>
    <w:rsid w:val="00513CF3"/>
    <w:rsid w:val="005242CA"/>
    <w:rsid w:val="00525732"/>
    <w:rsid w:val="00530154"/>
    <w:rsid w:val="0054062F"/>
    <w:rsid w:val="00542F44"/>
    <w:rsid w:val="005442CC"/>
    <w:rsid w:val="005446D9"/>
    <w:rsid w:val="005514B1"/>
    <w:rsid w:val="00557F4A"/>
    <w:rsid w:val="00561F73"/>
    <w:rsid w:val="005627DF"/>
    <w:rsid w:val="00564002"/>
    <w:rsid w:val="0057083C"/>
    <w:rsid w:val="00584B5B"/>
    <w:rsid w:val="00585A67"/>
    <w:rsid w:val="005922CD"/>
    <w:rsid w:val="005962AE"/>
    <w:rsid w:val="005A11E9"/>
    <w:rsid w:val="005A32AB"/>
    <w:rsid w:val="005B0E4D"/>
    <w:rsid w:val="005B3DBE"/>
    <w:rsid w:val="005E549E"/>
    <w:rsid w:val="006006DC"/>
    <w:rsid w:val="006055AD"/>
    <w:rsid w:val="00621287"/>
    <w:rsid w:val="00626D5E"/>
    <w:rsid w:val="00644809"/>
    <w:rsid w:val="00655CF3"/>
    <w:rsid w:val="00661656"/>
    <w:rsid w:val="00662E6A"/>
    <w:rsid w:val="0067110E"/>
    <w:rsid w:val="006755E5"/>
    <w:rsid w:val="006A524A"/>
    <w:rsid w:val="006A76AD"/>
    <w:rsid w:val="006C2314"/>
    <w:rsid w:val="006D5DBC"/>
    <w:rsid w:val="006D5E75"/>
    <w:rsid w:val="006E4487"/>
    <w:rsid w:val="006E4D4C"/>
    <w:rsid w:val="006F3094"/>
    <w:rsid w:val="006F7193"/>
    <w:rsid w:val="0070605F"/>
    <w:rsid w:val="00710769"/>
    <w:rsid w:val="0075133C"/>
    <w:rsid w:val="00754C37"/>
    <w:rsid w:val="00770304"/>
    <w:rsid w:val="00786DF4"/>
    <w:rsid w:val="007950A4"/>
    <w:rsid w:val="007A36D8"/>
    <w:rsid w:val="007B6779"/>
    <w:rsid w:val="007C1367"/>
    <w:rsid w:val="007D306C"/>
    <w:rsid w:val="007D32B4"/>
    <w:rsid w:val="007D5D1B"/>
    <w:rsid w:val="007D758F"/>
    <w:rsid w:val="007E3E2B"/>
    <w:rsid w:val="007E68DE"/>
    <w:rsid w:val="007F330F"/>
    <w:rsid w:val="00805A1A"/>
    <w:rsid w:val="008245F7"/>
    <w:rsid w:val="00842D81"/>
    <w:rsid w:val="00850854"/>
    <w:rsid w:val="00850C84"/>
    <w:rsid w:val="0089557E"/>
    <w:rsid w:val="008A2A69"/>
    <w:rsid w:val="008C1E30"/>
    <w:rsid w:val="008C2FF3"/>
    <w:rsid w:val="008D2616"/>
    <w:rsid w:val="008E1AEC"/>
    <w:rsid w:val="008E49C0"/>
    <w:rsid w:val="008F2F39"/>
    <w:rsid w:val="009139E0"/>
    <w:rsid w:val="00915571"/>
    <w:rsid w:val="00930782"/>
    <w:rsid w:val="00967467"/>
    <w:rsid w:val="009705A8"/>
    <w:rsid w:val="00987E21"/>
    <w:rsid w:val="00990D05"/>
    <w:rsid w:val="00997FEA"/>
    <w:rsid w:val="009A5B27"/>
    <w:rsid w:val="009A64B2"/>
    <w:rsid w:val="009A76FD"/>
    <w:rsid w:val="009C7CA4"/>
    <w:rsid w:val="009D0210"/>
    <w:rsid w:val="009D3B10"/>
    <w:rsid w:val="009E04ED"/>
    <w:rsid w:val="009F23F2"/>
    <w:rsid w:val="00A057E8"/>
    <w:rsid w:val="00A07429"/>
    <w:rsid w:val="00A220F5"/>
    <w:rsid w:val="00A34BB8"/>
    <w:rsid w:val="00A44428"/>
    <w:rsid w:val="00A46A93"/>
    <w:rsid w:val="00A55351"/>
    <w:rsid w:val="00A67BE6"/>
    <w:rsid w:val="00A732F7"/>
    <w:rsid w:val="00A76EC2"/>
    <w:rsid w:val="00A801C3"/>
    <w:rsid w:val="00A81CEE"/>
    <w:rsid w:val="00A84698"/>
    <w:rsid w:val="00A926C2"/>
    <w:rsid w:val="00AA1F2A"/>
    <w:rsid w:val="00AA4A3F"/>
    <w:rsid w:val="00AB5D7C"/>
    <w:rsid w:val="00AD25B8"/>
    <w:rsid w:val="00AD3907"/>
    <w:rsid w:val="00B021A8"/>
    <w:rsid w:val="00B025C1"/>
    <w:rsid w:val="00B27066"/>
    <w:rsid w:val="00B30BB6"/>
    <w:rsid w:val="00B34089"/>
    <w:rsid w:val="00B37A3C"/>
    <w:rsid w:val="00B44973"/>
    <w:rsid w:val="00B5787D"/>
    <w:rsid w:val="00B61D73"/>
    <w:rsid w:val="00B639A5"/>
    <w:rsid w:val="00B7539F"/>
    <w:rsid w:val="00B819D0"/>
    <w:rsid w:val="00B91C37"/>
    <w:rsid w:val="00B93A7F"/>
    <w:rsid w:val="00B93C2B"/>
    <w:rsid w:val="00BA36B9"/>
    <w:rsid w:val="00BB422C"/>
    <w:rsid w:val="00BC29FE"/>
    <w:rsid w:val="00BD139F"/>
    <w:rsid w:val="00BE5CFE"/>
    <w:rsid w:val="00BF74DD"/>
    <w:rsid w:val="00C07471"/>
    <w:rsid w:val="00C14199"/>
    <w:rsid w:val="00C14888"/>
    <w:rsid w:val="00C27ED5"/>
    <w:rsid w:val="00C307E4"/>
    <w:rsid w:val="00C3389D"/>
    <w:rsid w:val="00C4076F"/>
    <w:rsid w:val="00C436F9"/>
    <w:rsid w:val="00C557A6"/>
    <w:rsid w:val="00C56B4D"/>
    <w:rsid w:val="00C63471"/>
    <w:rsid w:val="00C708EA"/>
    <w:rsid w:val="00C82488"/>
    <w:rsid w:val="00C9047B"/>
    <w:rsid w:val="00CA4285"/>
    <w:rsid w:val="00CB6DB1"/>
    <w:rsid w:val="00CC2694"/>
    <w:rsid w:val="00CC5C75"/>
    <w:rsid w:val="00CE283E"/>
    <w:rsid w:val="00CE3136"/>
    <w:rsid w:val="00CF68BE"/>
    <w:rsid w:val="00D000CD"/>
    <w:rsid w:val="00D07748"/>
    <w:rsid w:val="00D10A15"/>
    <w:rsid w:val="00D16301"/>
    <w:rsid w:val="00D370B7"/>
    <w:rsid w:val="00D4539B"/>
    <w:rsid w:val="00D4746E"/>
    <w:rsid w:val="00D553B8"/>
    <w:rsid w:val="00D867D9"/>
    <w:rsid w:val="00D93B74"/>
    <w:rsid w:val="00D97D6F"/>
    <w:rsid w:val="00DB0136"/>
    <w:rsid w:val="00DC69F5"/>
    <w:rsid w:val="00DD1C3C"/>
    <w:rsid w:val="00DE2EA3"/>
    <w:rsid w:val="00E01DB2"/>
    <w:rsid w:val="00E067F2"/>
    <w:rsid w:val="00E17816"/>
    <w:rsid w:val="00E263A0"/>
    <w:rsid w:val="00E26969"/>
    <w:rsid w:val="00E27A85"/>
    <w:rsid w:val="00E57A8D"/>
    <w:rsid w:val="00E62043"/>
    <w:rsid w:val="00E649A5"/>
    <w:rsid w:val="00E70F2A"/>
    <w:rsid w:val="00E771F9"/>
    <w:rsid w:val="00EA0947"/>
    <w:rsid w:val="00EA4AC5"/>
    <w:rsid w:val="00EB03BE"/>
    <w:rsid w:val="00EB1E2F"/>
    <w:rsid w:val="00EB1EDD"/>
    <w:rsid w:val="00EB6DE4"/>
    <w:rsid w:val="00EC1772"/>
    <w:rsid w:val="00EC59C6"/>
    <w:rsid w:val="00ED4934"/>
    <w:rsid w:val="00ED59AA"/>
    <w:rsid w:val="00F00CF4"/>
    <w:rsid w:val="00F05469"/>
    <w:rsid w:val="00F145B1"/>
    <w:rsid w:val="00F31C4C"/>
    <w:rsid w:val="00F3325B"/>
    <w:rsid w:val="00F70964"/>
    <w:rsid w:val="00F76179"/>
    <w:rsid w:val="00F86702"/>
    <w:rsid w:val="00FA4C44"/>
    <w:rsid w:val="00FA5143"/>
    <w:rsid w:val="00FC6E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FA3BE6"/>
  <w15:docId w15:val="{3CF5B875-91F7-4E7C-903A-B10592E1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06D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06DC"/>
  </w:style>
  <w:style w:type="character" w:styleId="Hyperlink">
    <w:name w:val="Hyperlink"/>
    <w:basedOn w:val="DefaultParagraphFont"/>
    <w:uiPriority w:val="99"/>
    <w:rsid w:val="00600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3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5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F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F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3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C3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62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DA65-7F3D-4993-938F-02084E33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Kolski-Andreaco</dc:creator>
  <cp:keywords/>
  <cp:lastModifiedBy>Dennis McGonagle</cp:lastModifiedBy>
  <cp:revision>2</cp:revision>
  <dcterms:created xsi:type="dcterms:W3CDTF">2015-03-04T22:01:00Z</dcterms:created>
  <dcterms:modified xsi:type="dcterms:W3CDTF">2015-03-04T22:01:00Z</dcterms:modified>
</cp:coreProperties>
</file>